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431DC" w14:textId="5A6D8DEE" w:rsidR="00D44F8C" w:rsidRPr="00D91793" w:rsidRDefault="00D44F8C" w:rsidP="00D44F8C">
      <w:pPr>
        <w:pStyle w:val="Zhlav"/>
        <w:rPr>
          <w:rFonts w:ascii="Segoe UI" w:hAnsi="Segoe UI" w:cs="Segoe UI"/>
        </w:rPr>
      </w:pPr>
      <w:r w:rsidRPr="00D91793">
        <w:rPr>
          <w:rFonts w:ascii="Segoe UI" w:hAnsi="Segoe UI" w:cs="Segoe UI"/>
        </w:rPr>
        <w:t xml:space="preserve">                                                                                                              Číslo smlouvy GasNet:</w:t>
      </w:r>
    </w:p>
    <w:p w14:paraId="19F9C3C7" w14:textId="37EAC9D0" w:rsidR="00D44F8C" w:rsidRPr="00D91793" w:rsidRDefault="00D44F8C" w:rsidP="00D44F8C">
      <w:pPr>
        <w:pStyle w:val="Zhlav"/>
        <w:rPr>
          <w:rFonts w:ascii="Segoe UI" w:hAnsi="Segoe UI" w:cs="Segoe UI"/>
        </w:rPr>
      </w:pPr>
      <w:r w:rsidRPr="00D91793">
        <w:rPr>
          <w:rFonts w:ascii="Segoe UI" w:hAnsi="Segoe UI" w:cs="Segoe UI"/>
        </w:rPr>
        <w:t xml:space="preserve">                                                                                                              Číslo smlouvy SŽ: </w:t>
      </w:r>
    </w:p>
    <w:p w14:paraId="1DD870B4" w14:textId="454D0F0C" w:rsidR="00D44F8C" w:rsidRDefault="00D44F8C" w:rsidP="00E33302">
      <w:pPr>
        <w:pStyle w:val="Zhlav"/>
      </w:pPr>
      <w:r w:rsidRPr="00D91793">
        <w:rPr>
          <w:rFonts w:ascii="Segoe UI" w:hAnsi="Segoe UI" w:cs="Segoe UI"/>
        </w:rPr>
        <w:t xml:space="preserve">                                                                                                              </w:t>
      </w:r>
      <w:r>
        <w:rPr>
          <w:rFonts w:ascii="Segoe UI" w:hAnsi="Segoe UI" w:cs="Segoe UI"/>
        </w:rPr>
        <w:t>Číslo smlouvy Budoucího povinného:</w:t>
      </w:r>
      <w:r>
        <w:t xml:space="preserve">                                                                                                            </w:t>
      </w:r>
    </w:p>
    <w:p w14:paraId="136860D7" w14:textId="77777777" w:rsidR="00D44F8C" w:rsidRDefault="00D44F8C" w:rsidP="00D44F8C">
      <w:pPr>
        <w:pStyle w:val="Zhlav"/>
      </w:pPr>
      <w:r>
        <w:t xml:space="preserve">                                                                                                          </w:t>
      </w:r>
    </w:p>
    <w:p w14:paraId="2657DB78" w14:textId="221ACAC4" w:rsidR="00D44F8C" w:rsidRDefault="00D44F8C" w:rsidP="00D44F8C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  <w:r w:rsidRPr="00D91793">
        <w:rPr>
          <w:rFonts w:ascii="Segoe UI" w:hAnsi="Segoe UI" w:cs="Segoe UI"/>
          <w:b/>
          <w:bCs/>
          <w:iCs/>
          <w:kern w:val="28"/>
          <w:lang w:val="x-none" w:eastAsia="x-none"/>
        </w:rPr>
        <w:t>SMLOUVA O BUDOUCÍ  SMLOUVĚ O ZŘÍZENÍ VĚCNÉHO BŘEMENE</w:t>
      </w:r>
    </w:p>
    <w:p w14:paraId="78E1749A" w14:textId="77777777" w:rsidR="008D5C74" w:rsidRPr="00D91793" w:rsidRDefault="008D5C74" w:rsidP="00D44F8C">
      <w:pPr>
        <w:pBdr>
          <w:top w:val="single" w:sz="4" w:space="1" w:color="auto"/>
        </w:pBdr>
        <w:suppressAutoHyphens/>
        <w:autoSpaceDE w:val="0"/>
        <w:autoSpaceDN w:val="0"/>
        <w:jc w:val="center"/>
        <w:rPr>
          <w:rFonts w:ascii="Segoe UI" w:hAnsi="Segoe UI" w:cs="Segoe UI"/>
          <w:b/>
          <w:bCs/>
          <w:iCs/>
          <w:kern w:val="28"/>
          <w:lang w:val="x-none" w:eastAsia="x-none"/>
        </w:rPr>
      </w:pPr>
    </w:p>
    <w:p w14:paraId="618B16AE" w14:textId="6455FD71" w:rsidR="00D44F8C" w:rsidRPr="00D91793" w:rsidRDefault="00D44F8C" w:rsidP="00D44F8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  <w:iCs/>
          <w:lang w:val="x-none" w:eastAsia="x-none"/>
        </w:rPr>
      </w:pPr>
      <w:r w:rsidRPr="001444D5">
        <w:rPr>
          <w:rFonts w:ascii="Segoe UI" w:hAnsi="Segoe UI" w:cs="Segoe UI"/>
        </w:rPr>
        <w:t>uzavřená v souladu s ustanovením § 59 odst. 2 zákona č. 458/2000 Sb., o podmínkách podnikání a o výkonu státní správy v energetických odvětvích a o změně některých zákonů (energetický zákon), ve znění pozdějších předpisů</w:t>
      </w:r>
      <w:r>
        <w:rPr>
          <w:rFonts w:ascii="Segoe UI" w:hAnsi="Segoe UI" w:cs="Segoe UI"/>
        </w:rPr>
        <w:t xml:space="preserve"> </w:t>
      </w:r>
      <w:r w:rsidRPr="001444D5">
        <w:rPr>
          <w:rFonts w:ascii="Segoe UI" w:hAnsi="Segoe UI" w:cs="Segoe UI"/>
        </w:rPr>
        <w:t xml:space="preserve">a v souladu s ustanoveními § 1785 - 1788 zákona č. 89/2012 Sb., občanský zákoník, </w:t>
      </w:r>
      <w:r w:rsidRPr="001444D5">
        <w:rPr>
          <w:rFonts w:ascii="Segoe UI" w:hAnsi="Segoe UI" w:cs="Segoe UI"/>
          <w:kern w:val="1"/>
          <w:lang w:eastAsia="ar-SA"/>
        </w:rPr>
        <w:t>ve znění pozdějších předpisů</w:t>
      </w:r>
      <w:r w:rsidR="00DF6CDF">
        <w:rPr>
          <w:rFonts w:ascii="Segoe UI" w:hAnsi="Segoe UI" w:cs="Segoe UI"/>
          <w:kern w:val="1"/>
          <w:lang w:eastAsia="ar-SA"/>
        </w:rPr>
        <w:t xml:space="preserve"> a v souladu s </w:t>
      </w:r>
      <w:r w:rsidR="00DF6CDF" w:rsidRPr="00DF6CDF">
        <w:rPr>
          <w:rFonts w:ascii="Segoe UI" w:hAnsi="Segoe UI" w:cs="Segoe UI"/>
          <w:kern w:val="1"/>
          <w:lang w:eastAsia="ar-SA"/>
        </w:rPr>
        <w:t>a § 3b zákona č. 416/2009 Sb., o urychlení výstavby dopravní, vodní a energetické infrastruktury a infrastruktury elektronických komunikací (liniový zákon)</w:t>
      </w:r>
      <w:r w:rsidR="00DF6CDF">
        <w:rPr>
          <w:rFonts w:ascii="Segoe UI" w:hAnsi="Segoe UI" w:cs="Segoe UI"/>
          <w:kern w:val="1"/>
          <w:lang w:eastAsia="ar-SA"/>
        </w:rPr>
        <w:t>, ve znění pozdějších předpisů</w:t>
      </w:r>
    </w:p>
    <w:p w14:paraId="2FF20880" w14:textId="77777777" w:rsidR="00D44F8C" w:rsidRPr="000026D9" w:rsidRDefault="00D44F8C" w:rsidP="00D44F8C">
      <w:pPr>
        <w:suppressAutoHyphens/>
        <w:autoSpaceDE w:val="0"/>
        <w:autoSpaceDN w:val="0"/>
        <w:rPr>
          <w:rFonts w:ascii="Segoe UI" w:hAnsi="Segoe UI" w:cs="Segoe UI"/>
          <w:bCs/>
          <w:iCs/>
          <w:kern w:val="28"/>
          <w:lang w:eastAsia="x-none"/>
        </w:rPr>
      </w:pPr>
    </w:p>
    <w:p w14:paraId="733CD091" w14:textId="77777777" w:rsidR="00D44F8C" w:rsidRPr="000026D9" w:rsidRDefault="00D44F8C" w:rsidP="00D44F8C">
      <w:pPr>
        <w:autoSpaceDE w:val="0"/>
        <w:autoSpaceDN w:val="0"/>
        <w:spacing w:after="120"/>
        <w:jc w:val="center"/>
        <w:rPr>
          <w:rFonts w:ascii="Segoe UI" w:hAnsi="Segoe UI" w:cs="Segoe UI"/>
          <w:color w:val="000000"/>
          <w:spacing w:val="-6"/>
        </w:rPr>
      </w:pPr>
      <w:r w:rsidRPr="000026D9">
        <w:rPr>
          <w:rFonts w:ascii="Segoe UI" w:hAnsi="Segoe UI" w:cs="Segoe UI"/>
          <w:lang w:val="x-none" w:eastAsia="x-none"/>
        </w:rPr>
        <w:t xml:space="preserve"> mezi </w:t>
      </w:r>
      <w:r w:rsidRPr="000026D9">
        <w:rPr>
          <w:rFonts w:ascii="Segoe UI" w:hAnsi="Segoe UI" w:cs="Segoe UI"/>
          <w:lang w:eastAsia="x-none"/>
        </w:rPr>
        <w:t>smluvními stranami</w:t>
      </w:r>
    </w:p>
    <w:p w14:paraId="1094C9C6" w14:textId="77777777" w:rsidR="00176AB7" w:rsidRPr="00822533" w:rsidRDefault="00176AB7" w:rsidP="001D3206">
      <w:pPr>
        <w:shd w:val="clear" w:color="auto" w:fill="FFFFFF"/>
        <w:jc w:val="both"/>
        <w:rPr>
          <w:rFonts w:ascii="Segoe UI" w:hAnsi="Segoe UI" w:cs="Segoe UI"/>
          <w:b/>
          <w:bCs/>
        </w:rPr>
      </w:pPr>
    </w:p>
    <w:p w14:paraId="52ECC0C7" w14:textId="7F620E80" w:rsidR="00F45582" w:rsidRPr="00822533" w:rsidRDefault="00F45582" w:rsidP="00F45582">
      <w:pPr>
        <w:shd w:val="clear" w:color="auto" w:fill="FFFFFF"/>
        <w:jc w:val="both"/>
        <w:rPr>
          <w:rFonts w:ascii="Segoe UI" w:hAnsi="Segoe UI" w:cs="Segoe UI"/>
          <w:b/>
        </w:rPr>
      </w:pPr>
      <w:permStart w:id="1052641228" w:edGrp="everyone"/>
      <w:commentRangeStart w:id="0"/>
      <w:r w:rsidRPr="00822533">
        <w:rPr>
          <w:rFonts w:ascii="Segoe UI" w:hAnsi="Segoe UI" w:cs="Segoe UI"/>
          <w:b/>
        </w:rPr>
        <w:t>................................</w:t>
      </w:r>
    </w:p>
    <w:p w14:paraId="5FAC8741" w14:textId="77777777" w:rsidR="00F45582" w:rsidRPr="00822533" w:rsidRDefault="00F45582" w:rsidP="00F45582">
      <w:pPr>
        <w:shd w:val="clear" w:color="auto" w:fill="FFFFFF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Bankovní spojení:</w:t>
      </w:r>
    </w:p>
    <w:p w14:paraId="78CDB734" w14:textId="77777777" w:rsidR="00F45582" w:rsidRPr="00822533" w:rsidRDefault="00F45582" w:rsidP="00F45582">
      <w:pPr>
        <w:shd w:val="clear" w:color="auto" w:fill="FFFFFF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Číslo účtu:</w:t>
      </w:r>
      <w:commentRangeEnd w:id="0"/>
      <w:r w:rsidR="009C2A2A">
        <w:rPr>
          <w:rStyle w:val="Odkaznakoment"/>
        </w:rPr>
        <w:commentReference w:id="0"/>
      </w:r>
    </w:p>
    <w:permEnd w:id="1052641228"/>
    <w:p w14:paraId="4F7F62FC" w14:textId="77777777" w:rsidR="00A752E0" w:rsidRPr="00822533" w:rsidRDefault="00A752E0" w:rsidP="00B81659">
      <w:pPr>
        <w:jc w:val="both"/>
        <w:rPr>
          <w:rFonts w:ascii="Segoe UI" w:hAnsi="Segoe UI" w:cs="Segoe UI"/>
        </w:rPr>
      </w:pPr>
    </w:p>
    <w:p w14:paraId="02E08CAC" w14:textId="50155F1C" w:rsidR="00B81659" w:rsidRPr="00822533" w:rsidRDefault="009C6D42" w:rsidP="00B81659">
      <w:pPr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</w:rPr>
        <w:t>(</w:t>
      </w:r>
      <w:r w:rsidR="00B81659" w:rsidRPr="00822533">
        <w:rPr>
          <w:rFonts w:ascii="Segoe UI" w:hAnsi="Segoe UI" w:cs="Segoe UI"/>
        </w:rPr>
        <w:t xml:space="preserve">dále jen </w:t>
      </w:r>
      <w:r w:rsidR="00B81659" w:rsidRPr="00822533">
        <w:rPr>
          <w:rFonts w:ascii="Segoe UI" w:hAnsi="Segoe UI" w:cs="Segoe UI"/>
          <w:b/>
          <w:i/>
        </w:rPr>
        <w:t>„budoucí povinný</w:t>
      </w:r>
      <w:r w:rsidR="00010A14" w:rsidRPr="00822533">
        <w:rPr>
          <w:rFonts w:ascii="Segoe UI" w:hAnsi="Segoe UI" w:cs="Segoe UI"/>
          <w:b/>
          <w:i/>
        </w:rPr>
        <w:t>/budoucí povinní</w:t>
      </w:r>
      <w:r w:rsidR="000C7080" w:rsidRPr="00822533">
        <w:rPr>
          <w:rFonts w:ascii="Segoe UI" w:hAnsi="Segoe UI" w:cs="Segoe UI"/>
          <w:b/>
          <w:i/>
        </w:rPr>
        <w:t>“</w:t>
      </w:r>
      <w:r w:rsidR="003E28C2" w:rsidRPr="00822533">
        <w:rPr>
          <w:rFonts w:ascii="Segoe UI" w:hAnsi="Segoe UI" w:cs="Segoe UI"/>
          <w:b/>
          <w:i/>
        </w:rPr>
        <w:t xml:space="preserve"> </w:t>
      </w:r>
      <w:r w:rsidR="003E28C2" w:rsidRPr="00822533">
        <w:rPr>
          <w:rFonts w:ascii="Segoe UI" w:hAnsi="Segoe UI" w:cs="Segoe UI"/>
        </w:rPr>
        <w:t>nebo</w:t>
      </w:r>
      <w:r w:rsidR="003E28C2" w:rsidRPr="00822533">
        <w:rPr>
          <w:rFonts w:ascii="Segoe UI" w:hAnsi="Segoe UI" w:cs="Segoe UI"/>
          <w:b/>
          <w:i/>
        </w:rPr>
        <w:t xml:space="preserve"> </w:t>
      </w:r>
      <w:r w:rsidR="000C7080" w:rsidRPr="00822533">
        <w:rPr>
          <w:rFonts w:ascii="Segoe UI" w:hAnsi="Segoe UI" w:cs="Segoe UI"/>
          <w:b/>
          <w:i/>
        </w:rPr>
        <w:t>„</w:t>
      </w:r>
      <w:commentRangeStart w:id="1"/>
      <w:r w:rsidR="003E28C2" w:rsidRPr="00822533">
        <w:rPr>
          <w:rFonts w:ascii="Segoe UI" w:hAnsi="Segoe UI" w:cs="Segoe UI"/>
          <w:b/>
          <w:i/>
        </w:rPr>
        <w:t>subjekt</w:t>
      </w:r>
      <w:r w:rsidR="00010A14" w:rsidRPr="00822533">
        <w:rPr>
          <w:rFonts w:ascii="Segoe UI" w:hAnsi="Segoe UI" w:cs="Segoe UI"/>
          <w:b/>
          <w:i/>
        </w:rPr>
        <w:t>/y</w:t>
      </w:r>
      <w:r w:rsidR="003E28C2" w:rsidRPr="00822533">
        <w:rPr>
          <w:rFonts w:ascii="Segoe UI" w:hAnsi="Segoe UI" w:cs="Segoe UI"/>
          <w:b/>
          <w:i/>
        </w:rPr>
        <w:t xml:space="preserve"> údajů</w:t>
      </w:r>
      <w:commentRangeEnd w:id="1"/>
      <w:r w:rsidR="00BC0282">
        <w:rPr>
          <w:rStyle w:val="Odkaznakoment"/>
        </w:rPr>
        <w:commentReference w:id="1"/>
      </w:r>
      <w:r w:rsidR="00B81659" w:rsidRPr="00822533">
        <w:rPr>
          <w:rFonts w:ascii="Segoe UI" w:hAnsi="Segoe UI" w:cs="Segoe UI"/>
          <w:b/>
          <w:i/>
        </w:rPr>
        <w:t>“</w:t>
      </w:r>
      <w:r w:rsidRPr="00BC1F22">
        <w:rPr>
          <w:rFonts w:ascii="Segoe UI" w:hAnsi="Segoe UI" w:cs="Segoe UI"/>
          <w:bCs/>
          <w:iCs/>
        </w:rPr>
        <w:t>)</w:t>
      </w:r>
    </w:p>
    <w:p w14:paraId="7B814C4B" w14:textId="77777777" w:rsidR="00B81659" w:rsidRPr="00822533" w:rsidRDefault="00B81659" w:rsidP="00B81659">
      <w:pPr>
        <w:pStyle w:val="Zkladntext2"/>
        <w:tabs>
          <w:tab w:val="left" w:pos="426"/>
        </w:tabs>
        <w:rPr>
          <w:rFonts w:ascii="Segoe UI" w:hAnsi="Segoe UI" w:cs="Segoe UI"/>
          <w:b/>
          <w:bCs/>
          <w:sz w:val="20"/>
        </w:rPr>
      </w:pPr>
    </w:p>
    <w:p w14:paraId="2A58C0BA" w14:textId="77777777" w:rsidR="00B81659" w:rsidRPr="00822533" w:rsidRDefault="00B81659" w:rsidP="00B81659">
      <w:pPr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a</w:t>
      </w:r>
    </w:p>
    <w:p w14:paraId="67BA97E6" w14:textId="77777777" w:rsidR="00BC1F22" w:rsidRDefault="00BC1F22" w:rsidP="00BC1F22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</w:p>
    <w:p w14:paraId="318D61D7" w14:textId="1CDD0FF9" w:rsidR="00BC1F22" w:rsidRPr="000026D9" w:rsidRDefault="00BC1F22" w:rsidP="00BC1F22">
      <w:pPr>
        <w:tabs>
          <w:tab w:val="left" w:pos="1985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  <w:b/>
          <w:bCs/>
        </w:rPr>
      </w:pPr>
      <w:r w:rsidRPr="000026D9">
        <w:rPr>
          <w:rFonts w:ascii="Segoe UI" w:hAnsi="Segoe UI" w:cs="Segoe UI"/>
          <w:b/>
          <w:bCs/>
        </w:rPr>
        <w:t>GasNet, s.r.o.</w:t>
      </w:r>
    </w:p>
    <w:p w14:paraId="17EF48E1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Se sídlem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Klíšská 940/96, Klíše, 400 01 Ústí nad Labem</w:t>
      </w:r>
    </w:p>
    <w:p w14:paraId="51CB960F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IČO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27295567</w:t>
      </w:r>
    </w:p>
    <w:p w14:paraId="0A48B1BE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DIČ</w:t>
      </w:r>
      <w:r w:rsidRPr="000026D9">
        <w:rPr>
          <w:rFonts w:ascii="Segoe UI" w:eastAsia="Calibri" w:hAnsi="Segoe UI" w:cs="Segoe UI"/>
          <w:iCs/>
        </w:rPr>
        <w:tab/>
        <w:t>: CZ27295567</w:t>
      </w:r>
    </w:p>
    <w:p w14:paraId="21D775E8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DC5C33">
        <w:rPr>
          <w:rFonts w:ascii="Segoe UI" w:hAnsi="Segoe UI" w:cs="Segoe UI"/>
        </w:rPr>
        <w:t>Spisová značka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DC5C33">
        <w:rPr>
          <w:rFonts w:ascii="Segoe UI" w:hAnsi="Segoe UI" w:cs="Segoe UI"/>
        </w:rPr>
        <w:t>C 23083 vedená u Krajského soudu v Ústí nad Labem</w:t>
      </w:r>
      <w:r w:rsidRPr="000026D9">
        <w:rPr>
          <w:rFonts w:ascii="Segoe UI" w:eastAsia="Calibri" w:hAnsi="Segoe UI" w:cs="Segoe UI"/>
          <w:iCs/>
        </w:rPr>
        <w:t xml:space="preserve"> </w:t>
      </w:r>
    </w:p>
    <w:p w14:paraId="61D2FB61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BE235A">
        <w:rPr>
          <w:rFonts w:ascii="Segoe UI" w:eastAsia="Calibri" w:hAnsi="Segoe UI" w:cs="Segoe UI"/>
          <w:b/>
          <w:bCs/>
          <w:iCs/>
        </w:rPr>
        <w:t>zastoupena na základě plné moci společností</w:t>
      </w:r>
    </w:p>
    <w:p w14:paraId="7602979E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5C7F915E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b/>
          <w:iCs/>
        </w:rPr>
      </w:pPr>
      <w:r w:rsidRPr="000026D9">
        <w:rPr>
          <w:rFonts w:ascii="Segoe UI" w:eastAsia="Calibri" w:hAnsi="Segoe UI" w:cs="Segoe UI"/>
          <w:b/>
          <w:iCs/>
        </w:rPr>
        <w:t>GasNet Služby, s.r.o.</w:t>
      </w:r>
    </w:p>
    <w:p w14:paraId="24F89E7D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0026D9">
        <w:rPr>
          <w:rFonts w:ascii="Segoe UI" w:eastAsia="Calibri" w:hAnsi="Segoe UI" w:cs="Segoe UI"/>
          <w:iCs/>
        </w:rPr>
        <w:t>Se sídlem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0026D9">
        <w:rPr>
          <w:rFonts w:ascii="Segoe UI" w:hAnsi="Segoe UI" w:cs="Segoe UI"/>
        </w:rPr>
        <w:t>Plynárenská 499/1, Zábrdovice, 602 00 Brno</w:t>
      </w:r>
    </w:p>
    <w:p w14:paraId="70E4E4FE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IČO</w:t>
      </w:r>
      <w:r w:rsidRPr="000026D9">
        <w:rPr>
          <w:rFonts w:ascii="Segoe UI" w:eastAsia="Calibri" w:hAnsi="Segoe UI" w:cs="Segoe UI"/>
          <w:iCs/>
        </w:rPr>
        <w:tab/>
        <w:t>: 27935311</w:t>
      </w:r>
    </w:p>
    <w:p w14:paraId="1831DE56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DIČ</w:t>
      </w:r>
      <w:r w:rsidRPr="000026D9">
        <w:rPr>
          <w:rFonts w:ascii="Segoe UI" w:eastAsia="Calibri" w:hAnsi="Segoe UI" w:cs="Segoe UI"/>
          <w:iCs/>
        </w:rPr>
        <w:tab/>
        <w:t>: CZ27935311</w:t>
      </w:r>
    </w:p>
    <w:p w14:paraId="4C2B38AC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  <w:r w:rsidRPr="00DC5C33">
        <w:rPr>
          <w:rFonts w:ascii="Segoe UI" w:hAnsi="Segoe UI" w:cs="Segoe UI"/>
        </w:rPr>
        <w:t>Spisová značka</w:t>
      </w:r>
      <w:r w:rsidRPr="000026D9">
        <w:rPr>
          <w:rFonts w:ascii="Segoe UI" w:eastAsia="Calibri" w:hAnsi="Segoe UI" w:cs="Segoe UI"/>
          <w:iCs/>
        </w:rPr>
        <w:tab/>
        <w:t xml:space="preserve">: </w:t>
      </w:r>
      <w:r w:rsidRPr="00DC5C33">
        <w:rPr>
          <w:rFonts w:ascii="Segoe UI" w:hAnsi="Segoe UI" w:cs="Segoe UI"/>
        </w:rPr>
        <w:t>C 57165 vedená u Krajského soudu v Brně</w:t>
      </w:r>
    </w:p>
    <w:p w14:paraId="3129F780" w14:textId="77777777" w:rsidR="00BC1F22" w:rsidRPr="000026D9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</w:p>
    <w:p w14:paraId="3208BB3F" w14:textId="77777777" w:rsidR="00BC1F22" w:rsidRPr="003173FB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0026D9">
        <w:rPr>
          <w:rFonts w:ascii="Segoe UI" w:eastAsia="Calibri" w:hAnsi="Segoe UI" w:cs="Segoe UI"/>
          <w:iCs/>
        </w:rPr>
        <w:t>zastoupena na základě plných mocí</w:t>
      </w:r>
      <w:r w:rsidRPr="003173FB">
        <w:rPr>
          <w:rFonts w:ascii="Segoe UI" w:eastAsia="Calibri" w:hAnsi="Segoe UI" w:cs="Segoe UI"/>
          <w:iCs/>
        </w:rPr>
        <w:t>:</w:t>
      </w:r>
      <w:r w:rsidRPr="003173FB">
        <w:rPr>
          <w:rFonts w:ascii="Segoe UI" w:eastAsia="Calibri" w:hAnsi="Segoe UI" w:cs="Segoe UI"/>
          <w:iCs/>
        </w:rPr>
        <w:tab/>
      </w:r>
    </w:p>
    <w:p w14:paraId="1404403F" w14:textId="77777777" w:rsidR="00BC1F22" w:rsidRPr="003173FB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173FB">
        <w:rPr>
          <w:rFonts w:ascii="Segoe UI" w:eastAsia="Calibri" w:hAnsi="Segoe UI" w:cs="Segoe UI"/>
          <w:iCs/>
        </w:rPr>
        <w:t>…………………………………………………</w:t>
      </w:r>
    </w:p>
    <w:p w14:paraId="02217AFF" w14:textId="77777777" w:rsidR="00BC1F22" w:rsidRPr="003173FB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ind w:left="2550" w:hanging="2550"/>
        <w:textAlignment w:val="baseline"/>
        <w:rPr>
          <w:rFonts w:ascii="Segoe UI" w:eastAsia="Calibri" w:hAnsi="Segoe UI" w:cs="Segoe UI"/>
          <w:iCs/>
        </w:rPr>
      </w:pPr>
      <w:r w:rsidRPr="003173FB">
        <w:rPr>
          <w:rFonts w:ascii="Segoe UI" w:eastAsia="Calibri" w:hAnsi="Segoe UI" w:cs="Segoe UI"/>
          <w:iCs/>
        </w:rPr>
        <w:t>………</w:t>
      </w:r>
      <w:r>
        <w:rPr>
          <w:rFonts w:ascii="Segoe UI" w:eastAsia="Calibri" w:hAnsi="Segoe UI" w:cs="Segoe UI"/>
          <w:iCs/>
        </w:rPr>
        <w:t>….</w:t>
      </w:r>
      <w:r w:rsidRPr="003173FB">
        <w:rPr>
          <w:rFonts w:ascii="Segoe UI" w:eastAsia="Calibri" w:hAnsi="Segoe UI" w:cs="Segoe UI"/>
          <w:iCs/>
        </w:rPr>
        <w:t>……………………………………..</w:t>
      </w:r>
    </w:p>
    <w:p w14:paraId="59782E66" w14:textId="77777777" w:rsidR="00BC1F22" w:rsidRPr="003173FB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eastAsia="Calibri" w:hAnsi="Segoe UI" w:cs="Segoe UI"/>
          <w:iCs/>
        </w:rPr>
      </w:pPr>
    </w:p>
    <w:p w14:paraId="7298EDE0" w14:textId="77777777" w:rsidR="00BC1F22" w:rsidRPr="003173FB" w:rsidRDefault="00BC1F22" w:rsidP="00BC1F22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Segoe UI" w:hAnsi="Segoe UI" w:cs="Segoe UI"/>
        </w:rPr>
      </w:pPr>
      <w:r w:rsidRPr="003173FB">
        <w:rPr>
          <w:rFonts w:ascii="Segoe UI" w:hAnsi="Segoe UI" w:cs="Segoe UI"/>
        </w:rPr>
        <w:t>(</w:t>
      </w:r>
      <w:r>
        <w:rPr>
          <w:rFonts w:ascii="Segoe UI" w:hAnsi="Segoe UI" w:cs="Segoe UI"/>
        </w:rPr>
        <w:t>GasNet, s.r.o. dále jen</w:t>
      </w:r>
      <w:r w:rsidRPr="003173FB">
        <w:rPr>
          <w:rFonts w:ascii="Segoe UI" w:hAnsi="Segoe UI" w:cs="Segoe UI"/>
        </w:rPr>
        <w:t xml:space="preserve"> </w:t>
      </w:r>
      <w:r w:rsidRPr="00E27720">
        <w:rPr>
          <w:rFonts w:ascii="Segoe UI" w:hAnsi="Segoe UI" w:cs="Segoe UI"/>
          <w:b/>
          <w:i/>
        </w:rPr>
        <w:t>„budoucí oprávněný“</w:t>
      </w:r>
      <w:r w:rsidRPr="003173FB">
        <w:rPr>
          <w:rFonts w:ascii="Segoe UI" w:hAnsi="Segoe UI" w:cs="Segoe UI"/>
        </w:rPr>
        <w:t xml:space="preserve">)                              </w:t>
      </w:r>
    </w:p>
    <w:p w14:paraId="3C18009F" w14:textId="77777777" w:rsidR="00CA28C8" w:rsidRPr="00822533" w:rsidRDefault="00CA28C8" w:rsidP="00B81659">
      <w:pPr>
        <w:jc w:val="both"/>
        <w:rPr>
          <w:rFonts w:ascii="Segoe UI" w:hAnsi="Segoe UI" w:cs="Segoe UI"/>
        </w:rPr>
      </w:pPr>
    </w:p>
    <w:p w14:paraId="7FDC995E" w14:textId="77777777" w:rsidR="007920D3" w:rsidRPr="00822533" w:rsidRDefault="007920D3" w:rsidP="00B81659">
      <w:pPr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a</w:t>
      </w:r>
    </w:p>
    <w:p w14:paraId="4CF4A189" w14:textId="77777777" w:rsidR="007920D3" w:rsidRPr="00822533" w:rsidRDefault="007920D3" w:rsidP="00B81659">
      <w:pPr>
        <w:jc w:val="both"/>
        <w:rPr>
          <w:rFonts w:ascii="Segoe UI" w:hAnsi="Segoe UI" w:cs="Segoe UI"/>
        </w:rPr>
      </w:pPr>
    </w:p>
    <w:p w14:paraId="4ECF39F7" w14:textId="77777777" w:rsidR="00ED68F2" w:rsidRPr="000026D9" w:rsidRDefault="00ED68F2" w:rsidP="00ED68F2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  <w:b/>
          <w:bCs/>
        </w:rPr>
      </w:pPr>
      <w:r w:rsidRPr="000026D9">
        <w:rPr>
          <w:rFonts w:ascii="Segoe UI" w:hAnsi="Segoe UI" w:cs="Segoe UI"/>
          <w:b/>
          <w:bCs/>
        </w:rPr>
        <w:t xml:space="preserve">Správa železnic, státní organizace    </w:t>
      </w:r>
    </w:p>
    <w:p w14:paraId="7EEF9171" w14:textId="77777777" w:rsidR="00ED68F2" w:rsidRPr="000026D9" w:rsidRDefault="00ED68F2" w:rsidP="00ED68F2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Se sídlem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 xml:space="preserve">: Praha 1 - Nové Město, Dlážděná 1003/7, PSČ 110 00      </w:t>
      </w:r>
    </w:p>
    <w:p w14:paraId="47AB9EA7" w14:textId="77777777" w:rsidR="00ED68F2" w:rsidRPr="000026D9" w:rsidRDefault="00ED68F2" w:rsidP="00ED68F2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IČO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70994234</w:t>
      </w:r>
    </w:p>
    <w:p w14:paraId="1DF23739" w14:textId="77777777" w:rsidR="00ED68F2" w:rsidRPr="000026D9" w:rsidRDefault="00ED68F2" w:rsidP="00ED68F2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DIČ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CZ70994234</w:t>
      </w:r>
    </w:p>
    <w:p w14:paraId="703D5547" w14:textId="77777777" w:rsidR="00ED68F2" w:rsidRPr="000026D9" w:rsidRDefault="00ED68F2" w:rsidP="00ED68F2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0026D9">
        <w:rPr>
          <w:rFonts w:ascii="Segoe UI" w:hAnsi="Segoe UI" w:cs="Segoe UI"/>
          <w:lang w:val="x-none" w:eastAsia="x-none"/>
        </w:rPr>
        <w:t>Zaps</w:t>
      </w:r>
      <w:r w:rsidRPr="000026D9">
        <w:rPr>
          <w:rFonts w:ascii="Segoe UI" w:hAnsi="Segoe UI" w:cs="Segoe UI"/>
          <w:lang w:eastAsia="x-none"/>
        </w:rPr>
        <w:t>á</w:t>
      </w:r>
      <w:r w:rsidRPr="000026D9">
        <w:rPr>
          <w:rFonts w:ascii="Segoe UI" w:hAnsi="Segoe UI" w:cs="Segoe UI"/>
          <w:lang w:val="x-none" w:eastAsia="x-none"/>
        </w:rPr>
        <w:t>n</w:t>
      </w:r>
      <w:r w:rsidRPr="000026D9">
        <w:rPr>
          <w:rFonts w:ascii="Segoe UI" w:hAnsi="Segoe UI" w:cs="Segoe UI"/>
          <w:lang w:eastAsia="x-none"/>
        </w:rPr>
        <w:t>a</w:t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x-none" w:eastAsia="x-none"/>
        </w:rPr>
        <w:t xml:space="preserve">: v obchodním rejstříku vedeném Městským soudem v </w:t>
      </w:r>
    </w:p>
    <w:p w14:paraId="7BFD813F" w14:textId="77777777" w:rsidR="00ED68F2" w:rsidRPr="000026D9" w:rsidRDefault="00ED68F2" w:rsidP="00ED68F2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val="x-none" w:eastAsia="x-none"/>
        </w:rPr>
      </w:pP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  <w:t xml:space="preserve">  </w:t>
      </w:r>
      <w:r w:rsidRPr="000026D9">
        <w:rPr>
          <w:rFonts w:ascii="Segoe UI" w:hAnsi="Segoe UI" w:cs="Segoe UI"/>
          <w:lang w:val="x-none" w:eastAsia="x-none"/>
        </w:rPr>
        <w:t>Praze, oddíl A, vložka 48384</w:t>
      </w:r>
    </w:p>
    <w:p w14:paraId="475442DA" w14:textId="77777777" w:rsidR="00ED68F2" w:rsidRPr="000026D9" w:rsidRDefault="00ED68F2" w:rsidP="00ED68F2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ind w:left="2127" w:right="-285" w:hanging="2127"/>
        <w:rPr>
          <w:rFonts w:ascii="Segoe UI" w:hAnsi="Segoe UI" w:cs="Segoe UI"/>
          <w:lang w:eastAsia="x-none"/>
        </w:rPr>
      </w:pPr>
      <w:r w:rsidRPr="000026D9">
        <w:rPr>
          <w:rFonts w:ascii="Segoe UI" w:hAnsi="Segoe UI" w:cs="Segoe UI"/>
          <w:lang w:val="x-none" w:eastAsia="x-none"/>
        </w:rPr>
        <w:t>Bankovní spojení</w:t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en-US" w:eastAsia="x-none"/>
        </w:rPr>
        <w:tab/>
      </w:r>
      <w:r w:rsidRPr="000026D9">
        <w:rPr>
          <w:rFonts w:ascii="Segoe UI" w:hAnsi="Segoe UI" w:cs="Segoe UI"/>
          <w:lang w:val="x-none" w:eastAsia="x-none"/>
        </w:rPr>
        <w:t xml:space="preserve">: </w:t>
      </w:r>
      <w:r w:rsidRPr="000026D9">
        <w:rPr>
          <w:rFonts w:ascii="Segoe UI" w:hAnsi="Segoe UI" w:cs="Segoe UI"/>
          <w:lang w:eastAsia="x-none"/>
        </w:rPr>
        <w:t>Česká národní banka, číslo účtu 14606011/0710</w:t>
      </w:r>
    </w:p>
    <w:p w14:paraId="06956D81" w14:textId="77777777" w:rsidR="00ED68F2" w:rsidRPr="000026D9" w:rsidRDefault="00ED68F2" w:rsidP="00ED68F2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>zastoupena</w:t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>: …………………………………………………………………</w:t>
      </w:r>
    </w:p>
    <w:p w14:paraId="2D96AC34" w14:textId="77777777" w:rsidR="00ED68F2" w:rsidRDefault="00ED68F2" w:rsidP="00ED68F2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ind w:left="2127" w:right="-285" w:hanging="2127"/>
        <w:textAlignment w:val="baseline"/>
        <w:rPr>
          <w:rFonts w:ascii="Segoe UI" w:hAnsi="Segoe UI" w:cs="Segoe UI"/>
        </w:rPr>
      </w:pP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</w:r>
      <w:r w:rsidRPr="000026D9">
        <w:rPr>
          <w:rFonts w:ascii="Segoe UI" w:hAnsi="Segoe UI" w:cs="Segoe UI"/>
        </w:rPr>
        <w:tab/>
        <w:t xml:space="preserve">  </w:t>
      </w:r>
      <w:r w:rsidRPr="00FD0F2F">
        <w:rPr>
          <w:rFonts w:ascii="Segoe UI" w:hAnsi="Segoe UI" w:cs="Segoe UI"/>
        </w:rPr>
        <w:t>na základě pověření č. ………ze dne ………….</w:t>
      </w:r>
      <w:r w:rsidRPr="000026D9">
        <w:rPr>
          <w:rFonts w:ascii="Segoe UI" w:hAnsi="Segoe UI" w:cs="Segoe UI"/>
        </w:rPr>
        <w:t xml:space="preserve"> </w:t>
      </w:r>
    </w:p>
    <w:p w14:paraId="5F016F54" w14:textId="385B81D0" w:rsidR="00ED68F2" w:rsidRPr="000026D9" w:rsidRDefault="00ED68F2" w:rsidP="00ED68F2">
      <w:pPr>
        <w:tabs>
          <w:tab w:val="left" w:pos="1985"/>
        </w:tabs>
        <w:overflowPunct w:val="0"/>
        <w:autoSpaceDE w:val="0"/>
        <w:autoSpaceDN w:val="0"/>
        <w:adjustRightInd w:val="0"/>
        <w:textAlignment w:val="baseline"/>
        <w:rPr>
          <w:rFonts w:ascii="Segoe UI" w:hAnsi="Segoe UI" w:cs="Segoe UI"/>
        </w:rPr>
      </w:pPr>
    </w:p>
    <w:p w14:paraId="3FF3D9CC" w14:textId="3BEE0C75" w:rsidR="007920D3" w:rsidRPr="00ED68F2" w:rsidRDefault="00ED68F2" w:rsidP="007920D3">
      <w:pPr>
        <w:jc w:val="both"/>
        <w:rPr>
          <w:rFonts w:ascii="Segoe UI" w:hAnsi="Segoe UI" w:cs="Segoe UI"/>
          <w:bCs/>
        </w:rPr>
      </w:pPr>
      <w:r w:rsidRPr="00ED68F2">
        <w:rPr>
          <w:rFonts w:ascii="Segoe UI" w:hAnsi="Segoe UI" w:cs="Segoe UI"/>
          <w:bCs/>
        </w:rPr>
        <w:lastRenderedPageBreak/>
        <w:t>(</w:t>
      </w:r>
      <w:r w:rsidR="007920D3" w:rsidRPr="00ED68F2">
        <w:rPr>
          <w:rFonts w:ascii="Segoe UI" w:hAnsi="Segoe UI" w:cs="Segoe UI"/>
          <w:bCs/>
        </w:rPr>
        <w:t xml:space="preserve">dále jen </w:t>
      </w:r>
      <w:r w:rsidR="007920D3" w:rsidRPr="00035EC3">
        <w:rPr>
          <w:rFonts w:ascii="Segoe UI" w:hAnsi="Segoe UI" w:cs="Segoe UI"/>
          <w:b/>
          <w:i/>
        </w:rPr>
        <w:t>„investor“</w:t>
      </w:r>
      <w:r w:rsidRPr="00035EC3">
        <w:rPr>
          <w:rFonts w:ascii="Segoe UI" w:hAnsi="Segoe UI" w:cs="Segoe UI"/>
          <w:bCs/>
          <w:iCs/>
        </w:rPr>
        <w:t>)</w:t>
      </w:r>
    </w:p>
    <w:p w14:paraId="4AE9079E" w14:textId="77777777" w:rsidR="00A33159" w:rsidRDefault="00A33159" w:rsidP="006C6C9A">
      <w:pPr>
        <w:pStyle w:val="Nadpis4"/>
        <w:rPr>
          <w:rFonts w:ascii="Segoe UI" w:hAnsi="Segoe UI" w:cs="Segoe UI"/>
          <w:sz w:val="20"/>
        </w:rPr>
      </w:pPr>
    </w:p>
    <w:p w14:paraId="0E8C7296" w14:textId="58EB0343" w:rsidR="00B81659" w:rsidRPr="00822533" w:rsidRDefault="00B81659" w:rsidP="006C6C9A">
      <w:pPr>
        <w:pStyle w:val="Nadpis4"/>
        <w:rPr>
          <w:rFonts w:ascii="Segoe UI" w:hAnsi="Segoe UI" w:cs="Segoe UI"/>
          <w:sz w:val="20"/>
        </w:rPr>
      </w:pPr>
      <w:r w:rsidRPr="00822533">
        <w:rPr>
          <w:rFonts w:ascii="Segoe UI" w:hAnsi="Segoe UI" w:cs="Segoe UI"/>
          <w:sz w:val="20"/>
        </w:rPr>
        <w:t>I.</w:t>
      </w:r>
    </w:p>
    <w:p w14:paraId="3D148FCD" w14:textId="77777777" w:rsidR="00AB0027" w:rsidRPr="00822533" w:rsidRDefault="00AB0027" w:rsidP="006C6C9A">
      <w:pPr>
        <w:jc w:val="center"/>
        <w:rPr>
          <w:rFonts w:ascii="Segoe UI" w:hAnsi="Segoe UI" w:cs="Segoe UI"/>
        </w:rPr>
      </w:pPr>
    </w:p>
    <w:p w14:paraId="58DD84DC" w14:textId="1711973A" w:rsidR="00B81659" w:rsidRPr="007C7D92" w:rsidRDefault="00B81659" w:rsidP="00ED68F2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Segoe UI" w:hAnsi="Segoe UI" w:cs="Segoe UI"/>
          <w:iCs/>
          <w:snapToGrid w:val="0"/>
        </w:rPr>
      </w:pPr>
      <w:r w:rsidRPr="00124970">
        <w:rPr>
          <w:rFonts w:ascii="Segoe UI" w:hAnsi="Segoe UI" w:cs="Segoe UI"/>
          <w:bCs/>
        </w:rPr>
        <w:t>Budoucí povinný</w:t>
      </w:r>
      <w:r w:rsidR="00010A14" w:rsidRPr="00124970">
        <w:rPr>
          <w:rFonts w:ascii="Segoe UI" w:hAnsi="Segoe UI" w:cs="Segoe UI"/>
          <w:bCs/>
        </w:rPr>
        <w:t>/budoucí povinn</w:t>
      </w:r>
      <w:r w:rsidR="00734475" w:rsidRPr="00124970">
        <w:rPr>
          <w:rFonts w:ascii="Segoe UI" w:hAnsi="Segoe UI" w:cs="Segoe UI"/>
          <w:bCs/>
        </w:rPr>
        <w:t>ý/</w:t>
      </w:r>
      <w:r w:rsidR="00010A14" w:rsidRPr="00124970">
        <w:rPr>
          <w:rFonts w:ascii="Segoe UI" w:hAnsi="Segoe UI" w:cs="Segoe UI"/>
          <w:bCs/>
        </w:rPr>
        <w:t>í</w:t>
      </w:r>
      <w:r w:rsidRPr="00124970">
        <w:rPr>
          <w:rFonts w:ascii="Segoe UI" w:hAnsi="Segoe UI" w:cs="Segoe UI"/>
          <w:bCs/>
        </w:rPr>
        <w:t xml:space="preserve"> </w:t>
      </w:r>
      <w:r w:rsidRPr="00124970">
        <w:rPr>
          <w:rFonts w:ascii="Segoe UI" w:hAnsi="Segoe UI" w:cs="Segoe UI"/>
        </w:rPr>
        <w:t>je</w:t>
      </w:r>
      <w:r w:rsidR="00E54B3D" w:rsidRPr="00124970">
        <w:rPr>
          <w:rFonts w:ascii="Segoe UI" w:hAnsi="Segoe UI" w:cs="Segoe UI"/>
        </w:rPr>
        <w:t>/</w:t>
      </w:r>
      <w:commentRangeStart w:id="2"/>
      <w:r w:rsidR="00E54B3D" w:rsidRPr="00124970">
        <w:rPr>
          <w:rFonts w:ascii="Segoe UI" w:hAnsi="Segoe UI" w:cs="Segoe UI"/>
        </w:rPr>
        <w:t>jsou</w:t>
      </w:r>
      <w:commentRangeEnd w:id="2"/>
      <w:r w:rsidR="00BC0282">
        <w:rPr>
          <w:rStyle w:val="Odkaznakoment"/>
        </w:rPr>
        <w:commentReference w:id="2"/>
      </w:r>
      <w:r w:rsidR="00C44CC1" w:rsidRPr="00124970">
        <w:rPr>
          <w:rFonts w:ascii="Segoe UI" w:hAnsi="Segoe UI" w:cs="Segoe UI"/>
        </w:rPr>
        <w:t xml:space="preserve"> </w:t>
      </w:r>
      <w:r w:rsidR="00F45582" w:rsidRPr="00124970">
        <w:rPr>
          <w:rFonts w:ascii="Segoe UI" w:hAnsi="Segoe UI" w:cs="Segoe UI"/>
        </w:rPr>
        <w:t xml:space="preserve">………….. </w:t>
      </w:r>
      <w:r w:rsidRPr="00124970">
        <w:rPr>
          <w:rFonts w:ascii="Segoe UI" w:hAnsi="Segoe UI" w:cs="Segoe UI"/>
        </w:rPr>
        <w:t>vlastníkem</w:t>
      </w:r>
      <w:r w:rsidR="00E54B3D" w:rsidRPr="00124970">
        <w:rPr>
          <w:rFonts w:ascii="Segoe UI" w:hAnsi="Segoe UI" w:cs="Segoe UI"/>
        </w:rPr>
        <w:t>/ky</w:t>
      </w:r>
      <w:r w:rsidRPr="00124970">
        <w:rPr>
          <w:rFonts w:ascii="Segoe UI" w:hAnsi="Segoe UI" w:cs="Segoe UI"/>
        </w:rPr>
        <w:t xml:space="preserve"> pozemku</w:t>
      </w:r>
      <w:r w:rsidRPr="007C7D92">
        <w:rPr>
          <w:rFonts w:ascii="Segoe UI" w:hAnsi="Segoe UI" w:cs="Segoe UI"/>
        </w:rPr>
        <w:t xml:space="preserve"> </w:t>
      </w:r>
      <w:commentRangeStart w:id="3"/>
      <w:r w:rsidR="00F45582" w:rsidRPr="007C7D92">
        <w:rPr>
          <w:rFonts w:ascii="Segoe UI" w:hAnsi="Segoe UI" w:cs="Segoe UI"/>
        </w:rPr>
        <w:t>…..</w:t>
      </w:r>
      <w:commentRangeEnd w:id="3"/>
      <w:r w:rsidR="00BC0282">
        <w:rPr>
          <w:rStyle w:val="Odkaznakoment"/>
        </w:rPr>
        <w:commentReference w:id="3"/>
      </w:r>
      <w:r w:rsidR="00AC30D1" w:rsidRPr="007C7D92">
        <w:rPr>
          <w:rFonts w:ascii="Segoe UI" w:hAnsi="Segoe UI" w:cs="Segoe UI"/>
        </w:rPr>
        <w:t xml:space="preserve"> </w:t>
      </w:r>
      <w:r w:rsidRPr="007C7D92">
        <w:rPr>
          <w:rFonts w:ascii="Segoe UI" w:hAnsi="Segoe UI" w:cs="Segoe UI"/>
        </w:rPr>
        <w:t>parc. č.</w:t>
      </w:r>
      <w:r w:rsidR="00F45582" w:rsidRPr="007C7D92">
        <w:rPr>
          <w:rFonts w:ascii="Segoe UI" w:hAnsi="Segoe UI" w:cs="Segoe UI"/>
        </w:rPr>
        <w:t xml:space="preserve"> ……</w:t>
      </w:r>
      <w:r w:rsidRPr="007C7D92">
        <w:rPr>
          <w:rFonts w:ascii="Segoe UI" w:hAnsi="Segoe UI" w:cs="Segoe UI"/>
        </w:rPr>
        <w:t>,</w:t>
      </w:r>
      <w:r w:rsidR="00E54B3D" w:rsidRPr="007C7D92">
        <w:rPr>
          <w:rFonts w:ascii="Segoe UI" w:hAnsi="Segoe UI" w:cs="Segoe UI"/>
        </w:rPr>
        <w:t xml:space="preserve"> </w:t>
      </w:r>
      <w:r w:rsidRPr="007C7D92">
        <w:rPr>
          <w:rFonts w:ascii="Segoe UI" w:hAnsi="Segoe UI" w:cs="Segoe UI"/>
        </w:rPr>
        <w:t xml:space="preserve">zapsaného na LV č. </w:t>
      </w:r>
      <w:r w:rsidR="00F45582" w:rsidRPr="007C7D92">
        <w:rPr>
          <w:rFonts w:ascii="Segoe UI" w:hAnsi="Segoe UI" w:cs="Segoe UI"/>
        </w:rPr>
        <w:t>……..</w:t>
      </w:r>
      <w:r w:rsidR="00A21A97" w:rsidRPr="007C7D92">
        <w:rPr>
          <w:rFonts w:ascii="Segoe UI" w:hAnsi="Segoe UI" w:cs="Segoe UI"/>
        </w:rPr>
        <w:t xml:space="preserve">, </w:t>
      </w:r>
      <w:r w:rsidRPr="007C7D92">
        <w:rPr>
          <w:rFonts w:ascii="Segoe UI" w:hAnsi="Segoe UI" w:cs="Segoe UI"/>
        </w:rPr>
        <w:t>pro k.ú</w:t>
      </w:r>
      <w:r w:rsidR="00C44CC1" w:rsidRPr="007C7D92">
        <w:rPr>
          <w:rFonts w:ascii="Segoe UI" w:hAnsi="Segoe UI" w:cs="Segoe UI"/>
        </w:rPr>
        <w:t>.</w:t>
      </w:r>
      <w:r w:rsidR="00F45582" w:rsidRPr="007C7D92">
        <w:rPr>
          <w:rFonts w:ascii="Segoe UI" w:hAnsi="Segoe UI" w:cs="Segoe UI"/>
        </w:rPr>
        <w:t xml:space="preserve"> ……</w:t>
      </w:r>
      <w:r w:rsidRPr="007C7D92">
        <w:rPr>
          <w:rFonts w:ascii="Segoe UI" w:hAnsi="Segoe UI" w:cs="Segoe UI"/>
        </w:rPr>
        <w:t>, obec</w:t>
      </w:r>
      <w:r w:rsidR="00F45582" w:rsidRPr="007C7D92">
        <w:rPr>
          <w:rFonts w:ascii="Segoe UI" w:hAnsi="Segoe UI" w:cs="Segoe UI"/>
        </w:rPr>
        <w:t xml:space="preserve"> ……</w:t>
      </w:r>
      <w:r w:rsidRPr="007C7D92">
        <w:rPr>
          <w:rFonts w:ascii="Segoe UI" w:hAnsi="Segoe UI" w:cs="Segoe UI"/>
        </w:rPr>
        <w:t>, u Katastrálního úřadu pro</w:t>
      </w:r>
      <w:r w:rsidR="00F45582" w:rsidRPr="007C7D92">
        <w:rPr>
          <w:rFonts w:ascii="Segoe UI" w:hAnsi="Segoe UI" w:cs="Segoe UI"/>
        </w:rPr>
        <w:t xml:space="preserve"> ……….</w:t>
      </w:r>
      <w:r w:rsidRPr="007C7D92">
        <w:rPr>
          <w:rFonts w:ascii="Segoe UI" w:hAnsi="Segoe UI" w:cs="Segoe UI"/>
        </w:rPr>
        <w:t>kraj, katastrální pracoviště</w:t>
      </w:r>
      <w:r w:rsidR="00F45582" w:rsidRPr="007C7D92">
        <w:rPr>
          <w:rFonts w:ascii="Segoe UI" w:hAnsi="Segoe UI" w:cs="Segoe UI"/>
        </w:rPr>
        <w:t xml:space="preserve"> …………..</w:t>
      </w:r>
      <w:r w:rsidRPr="007C7D92">
        <w:rPr>
          <w:rFonts w:ascii="Segoe UI" w:hAnsi="Segoe UI" w:cs="Segoe UI"/>
          <w:iCs/>
          <w:snapToGrid w:val="0"/>
        </w:rPr>
        <w:t xml:space="preserve"> (dále jen </w:t>
      </w:r>
      <w:r w:rsidRPr="007C7D92">
        <w:rPr>
          <w:rFonts w:ascii="Segoe UI" w:hAnsi="Segoe UI" w:cs="Segoe UI"/>
          <w:b/>
          <w:i/>
          <w:iCs/>
          <w:snapToGrid w:val="0"/>
        </w:rPr>
        <w:t>„</w:t>
      </w:r>
      <w:r w:rsidR="00AA075C" w:rsidRPr="007C7D92">
        <w:rPr>
          <w:rFonts w:ascii="Segoe UI" w:hAnsi="Segoe UI" w:cs="Segoe UI"/>
          <w:b/>
          <w:i/>
          <w:iCs/>
          <w:snapToGrid w:val="0"/>
        </w:rPr>
        <w:t xml:space="preserve">budoucí </w:t>
      </w:r>
      <w:r w:rsidR="005029E3" w:rsidRPr="007C7D92">
        <w:rPr>
          <w:rFonts w:ascii="Segoe UI" w:hAnsi="Segoe UI" w:cs="Segoe UI"/>
          <w:b/>
          <w:i/>
          <w:iCs/>
          <w:snapToGrid w:val="0"/>
        </w:rPr>
        <w:t>služebný</w:t>
      </w:r>
      <w:r w:rsidR="00AA075C" w:rsidRPr="007C7D92">
        <w:rPr>
          <w:rFonts w:ascii="Segoe UI" w:hAnsi="Segoe UI" w:cs="Segoe UI"/>
          <w:b/>
          <w:i/>
          <w:iCs/>
          <w:snapToGrid w:val="0"/>
        </w:rPr>
        <w:t xml:space="preserve"> pozemek</w:t>
      </w:r>
      <w:r w:rsidRPr="007C7D92">
        <w:rPr>
          <w:rFonts w:ascii="Segoe UI" w:hAnsi="Segoe UI" w:cs="Segoe UI"/>
          <w:b/>
          <w:i/>
          <w:iCs/>
          <w:snapToGrid w:val="0"/>
        </w:rPr>
        <w:t>“</w:t>
      </w:r>
      <w:r w:rsidRPr="007C7D92">
        <w:rPr>
          <w:rFonts w:ascii="Segoe UI" w:hAnsi="Segoe UI" w:cs="Segoe UI"/>
          <w:iCs/>
          <w:snapToGrid w:val="0"/>
        </w:rPr>
        <w:t>).</w:t>
      </w:r>
    </w:p>
    <w:p w14:paraId="453EE083" w14:textId="77777777" w:rsidR="00AB0027" w:rsidRPr="00822533" w:rsidRDefault="00AB0027" w:rsidP="00AB0027">
      <w:pPr>
        <w:rPr>
          <w:rFonts w:ascii="Segoe UI" w:hAnsi="Segoe UI" w:cs="Segoe UI"/>
        </w:rPr>
      </w:pPr>
    </w:p>
    <w:p w14:paraId="7A6926AA" w14:textId="62A38A5E" w:rsidR="00010A14" w:rsidRPr="000C5F42" w:rsidRDefault="00D269FC" w:rsidP="001664AD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Segoe UI" w:hAnsi="Segoe UI" w:cs="Segoe UI"/>
          <w:bCs/>
        </w:rPr>
      </w:pPr>
      <w:r w:rsidRPr="007C7D92">
        <w:rPr>
          <w:rFonts w:ascii="Segoe UI" w:hAnsi="Segoe UI" w:cs="Segoe UI"/>
        </w:rPr>
        <w:t xml:space="preserve">Investor </w:t>
      </w:r>
      <w:r w:rsidR="003F67DA" w:rsidRPr="007C7D92">
        <w:rPr>
          <w:rFonts w:ascii="Segoe UI" w:hAnsi="Segoe UI" w:cs="Segoe UI"/>
        </w:rPr>
        <w:t xml:space="preserve">provede </w:t>
      </w:r>
      <w:r w:rsidR="00B81659" w:rsidRPr="007C7D92">
        <w:rPr>
          <w:rFonts w:ascii="Segoe UI" w:hAnsi="Segoe UI" w:cs="Segoe UI"/>
        </w:rPr>
        <w:t>v souladu s příslušnými ustanoveními zákona č. 183/2006 Sb., o územním plánování a stavebním řádu, ve znění pozdějších předpisů</w:t>
      </w:r>
      <w:r w:rsidR="00A248A8" w:rsidRPr="007C7D92">
        <w:rPr>
          <w:rFonts w:ascii="Segoe UI" w:hAnsi="Segoe UI" w:cs="Segoe UI"/>
        </w:rPr>
        <w:t xml:space="preserve"> </w:t>
      </w:r>
      <w:r w:rsidR="00745225" w:rsidRPr="007C7D92">
        <w:rPr>
          <w:rFonts w:ascii="Segoe UI" w:hAnsi="Segoe UI" w:cs="Segoe UI"/>
        </w:rPr>
        <w:t>stavbu</w:t>
      </w:r>
      <w:r w:rsidR="00B81659" w:rsidRPr="007C7D92">
        <w:rPr>
          <w:rFonts w:ascii="Segoe UI" w:hAnsi="Segoe UI" w:cs="Segoe UI"/>
        </w:rPr>
        <w:t xml:space="preserve"> plynárenského zařízení</w:t>
      </w:r>
      <w:r w:rsidR="00B81659" w:rsidRPr="000C5F42">
        <w:rPr>
          <w:rFonts w:ascii="Segoe UI" w:hAnsi="Segoe UI" w:cs="Segoe UI"/>
          <w:bCs/>
        </w:rPr>
        <w:t xml:space="preserve"> </w:t>
      </w:r>
      <w:r w:rsidR="00C65CA2">
        <w:rPr>
          <w:rFonts w:ascii="Segoe UI" w:hAnsi="Segoe UI" w:cs="Segoe UI"/>
          <w:bCs/>
        </w:rPr>
        <w:t xml:space="preserve">pod </w:t>
      </w:r>
      <w:commentRangeStart w:id="4"/>
      <w:r w:rsidR="00C65CA2">
        <w:rPr>
          <w:rFonts w:ascii="Segoe UI" w:hAnsi="Segoe UI" w:cs="Segoe UI"/>
          <w:bCs/>
        </w:rPr>
        <w:t>názvem</w:t>
      </w:r>
      <w:commentRangeEnd w:id="4"/>
      <w:r w:rsidR="00604387">
        <w:rPr>
          <w:rStyle w:val="Odkaznakoment"/>
        </w:rPr>
        <w:commentReference w:id="4"/>
      </w:r>
      <w:r w:rsidR="00C65CA2">
        <w:rPr>
          <w:rFonts w:ascii="Segoe UI" w:hAnsi="Segoe UI" w:cs="Segoe UI"/>
          <w:bCs/>
        </w:rPr>
        <w:t xml:space="preserve"> </w:t>
      </w:r>
      <w:r w:rsidR="00F45582" w:rsidRPr="00D72E16">
        <w:rPr>
          <w:rFonts w:ascii="Segoe UI" w:hAnsi="Segoe UI" w:cs="Segoe UI"/>
        </w:rPr>
        <w:t>„………………….., č</w:t>
      </w:r>
      <w:r w:rsidR="00BD6228">
        <w:rPr>
          <w:rFonts w:ascii="Segoe UI" w:hAnsi="Segoe UI" w:cs="Segoe UI"/>
        </w:rPr>
        <w:t>íslo</w:t>
      </w:r>
      <w:r w:rsidR="00F45582" w:rsidRPr="00D72E16">
        <w:rPr>
          <w:rFonts w:ascii="Segoe UI" w:hAnsi="Segoe UI" w:cs="Segoe UI"/>
        </w:rPr>
        <w:t xml:space="preserve"> stavby: ………..</w:t>
      </w:r>
      <w:r w:rsidR="00F45582" w:rsidRPr="000C5F42">
        <w:rPr>
          <w:rFonts w:ascii="Segoe UI" w:hAnsi="Segoe UI" w:cs="Segoe UI"/>
          <w:bCs/>
        </w:rPr>
        <w:t xml:space="preserve">“ </w:t>
      </w:r>
      <w:r w:rsidR="00B81659" w:rsidRPr="000C5F42">
        <w:rPr>
          <w:rFonts w:ascii="Segoe UI" w:hAnsi="Segoe UI" w:cs="Segoe UI"/>
          <w:bCs/>
        </w:rPr>
        <w:t xml:space="preserve">včetně </w:t>
      </w:r>
      <w:r w:rsidR="00B81659" w:rsidRPr="000C5F42">
        <w:rPr>
          <w:rFonts w:ascii="Segoe UI" w:hAnsi="Segoe UI" w:cs="Segoe UI"/>
        </w:rPr>
        <w:t>jeho součástí, příslušenství, opěrných a vytyčovacích bodů</w:t>
      </w:r>
      <w:r w:rsidR="00B81659" w:rsidRPr="000C5F42">
        <w:rPr>
          <w:rFonts w:ascii="Segoe UI" w:hAnsi="Segoe UI" w:cs="Segoe UI"/>
          <w:bCs/>
        </w:rPr>
        <w:t xml:space="preserve"> (dále jen </w:t>
      </w:r>
      <w:r w:rsidR="00B81659" w:rsidRPr="000C5F42">
        <w:rPr>
          <w:rFonts w:ascii="Segoe UI" w:hAnsi="Segoe UI" w:cs="Segoe UI"/>
          <w:b/>
          <w:bCs/>
          <w:i/>
        </w:rPr>
        <w:t>„</w:t>
      </w:r>
      <w:r w:rsidR="00AB190A" w:rsidRPr="000C5F42">
        <w:rPr>
          <w:rFonts w:ascii="Segoe UI" w:hAnsi="Segoe UI" w:cs="Segoe UI"/>
          <w:b/>
          <w:bCs/>
          <w:i/>
        </w:rPr>
        <w:t>plynárenské zařízení“</w:t>
      </w:r>
      <w:r w:rsidR="00B81659" w:rsidRPr="000C5F42">
        <w:rPr>
          <w:rFonts w:ascii="Segoe UI" w:hAnsi="Segoe UI" w:cs="Segoe UI"/>
          <w:bCs/>
        </w:rPr>
        <w:t xml:space="preserve">) </w:t>
      </w:r>
      <w:r w:rsidR="009C4435" w:rsidRPr="000C5F42">
        <w:rPr>
          <w:rFonts w:ascii="Segoe UI" w:hAnsi="Segoe UI" w:cs="Segoe UI"/>
          <w:bCs/>
        </w:rPr>
        <w:t xml:space="preserve">na </w:t>
      </w:r>
      <w:r w:rsidR="006906CD">
        <w:rPr>
          <w:rFonts w:ascii="Segoe UI" w:hAnsi="Segoe UI" w:cs="Segoe UI"/>
          <w:bCs/>
        </w:rPr>
        <w:t xml:space="preserve">části </w:t>
      </w:r>
      <w:r w:rsidR="009C4435" w:rsidRPr="000C5F42">
        <w:rPr>
          <w:rFonts w:ascii="Segoe UI" w:hAnsi="Segoe UI" w:cs="Segoe UI"/>
          <w:bCs/>
        </w:rPr>
        <w:t>budoucí</w:t>
      </w:r>
      <w:r w:rsidR="006906CD">
        <w:rPr>
          <w:rFonts w:ascii="Segoe UI" w:hAnsi="Segoe UI" w:cs="Segoe UI"/>
          <w:bCs/>
        </w:rPr>
        <w:t>ho</w:t>
      </w:r>
      <w:r w:rsidR="009C4435" w:rsidRPr="000C5F42">
        <w:rPr>
          <w:rFonts w:ascii="Segoe UI" w:hAnsi="Segoe UI" w:cs="Segoe UI"/>
          <w:bCs/>
        </w:rPr>
        <w:t xml:space="preserve"> služebné</w:t>
      </w:r>
      <w:r w:rsidR="006906CD">
        <w:rPr>
          <w:rFonts w:ascii="Segoe UI" w:hAnsi="Segoe UI" w:cs="Segoe UI"/>
          <w:bCs/>
        </w:rPr>
        <w:t>ho</w:t>
      </w:r>
      <w:r w:rsidR="009C4435" w:rsidRPr="000C5F42">
        <w:rPr>
          <w:rFonts w:ascii="Segoe UI" w:hAnsi="Segoe UI" w:cs="Segoe UI"/>
          <w:bCs/>
        </w:rPr>
        <w:t xml:space="preserve"> pozemku </w:t>
      </w:r>
      <w:r w:rsidR="00F45582" w:rsidRPr="000C5F42">
        <w:rPr>
          <w:rFonts w:ascii="Segoe UI" w:hAnsi="Segoe UI" w:cs="Segoe UI"/>
          <w:bCs/>
        </w:rPr>
        <w:t>vyvolanou akcí investora: „</w:t>
      </w:r>
      <w:commentRangeStart w:id="5"/>
      <w:r w:rsidR="00F45582" w:rsidRPr="000C5F42">
        <w:rPr>
          <w:rFonts w:ascii="Segoe UI" w:hAnsi="Segoe UI" w:cs="Segoe UI"/>
          <w:b/>
          <w:bCs/>
        </w:rPr>
        <w:t>………………….</w:t>
      </w:r>
      <w:commentRangeEnd w:id="5"/>
      <w:r w:rsidR="00634E3C">
        <w:rPr>
          <w:rStyle w:val="Odkaznakoment"/>
        </w:rPr>
        <w:commentReference w:id="5"/>
      </w:r>
      <w:r w:rsidR="00F45582" w:rsidRPr="000C5F42">
        <w:rPr>
          <w:rFonts w:ascii="Segoe UI" w:hAnsi="Segoe UI" w:cs="Segoe UI"/>
          <w:bCs/>
        </w:rPr>
        <w:t>“</w:t>
      </w:r>
      <w:r w:rsidR="00B81659" w:rsidRPr="000C5F42">
        <w:rPr>
          <w:rFonts w:ascii="Segoe UI" w:hAnsi="Segoe UI" w:cs="Segoe UI"/>
          <w:bCs/>
        </w:rPr>
        <w:t>.</w:t>
      </w:r>
      <w:r w:rsidR="00E54B3D" w:rsidRPr="000C5F42">
        <w:rPr>
          <w:rFonts w:ascii="Segoe UI" w:hAnsi="Segoe UI" w:cs="Segoe UI"/>
          <w:bCs/>
        </w:rPr>
        <w:t xml:space="preserve"> </w:t>
      </w:r>
      <w:r w:rsidR="00010A14" w:rsidRPr="000C5F42">
        <w:rPr>
          <w:rFonts w:ascii="Segoe UI" w:hAnsi="Segoe UI" w:cs="Segoe UI"/>
          <w:bCs/>
        </w:rPr>
        <w:t>Plynárenské zařízení bude situováno na části budoucího služebného pozemku.</w:t>
      </w:r>
    </w:p>
    <w:p w14:paraId="561B2D69" w14:textId="74B5B838" w:rsidR="009A4439" w:rsidRPr="00822533" w:rsidRDefault="009A4439" w:rsidP="00E2687C">
      <w:pPr>
        <w:jc w:val="both"/>
        <w:rPr>
          <w:rFonts w:ascii="Segoe UI" w:hAnsi="Segoe UI" w:cs="Segoe UI"/>
          <w:bCs/>
        </w:rPr>
      </w:pPr>
    </w:p>
    <w:p w14:paraId="2B166584" w14:textId="6BEAA092" w:rsidR="009A4439" w:rsidRPr="000C5F42" w:rsidRDefault="009A4439" w:rsidP="001664AD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Segoe UI" w:hAnsi="Segoe UI" w:cs="Segoe UI"/>
        </w:rPr>
      </w:pPr>
      <w:r w:rsidRPr="000C5F42">
        <w:rPr>
          <w:rFonts w:ascii="Segoe UI" w:hAnsi="Segoe UI" w:cs="Segoe UI"/>
          <w:bCs/>
        </w:rPr>
        <w:t>T</w:t>
      </w:r>
      <w:r w:rsidRPr="000C5F42">
        <w:rPr>
          <w:rFonts w:ascii="Segoe UI" w:hAnsi="Segoe UI" w:cs="Segoe UI"/>
        </w:rPr>
        <w:t xml:space="preserve">rasa </w:t>
      </w:r>
      <w:r w:rsidR="00063518">
        <w:rPr>
          <w:rFonts w:ascii="Segoe UI" w:hAnsi="Segoe UI" w:cs="Segoe UI"/>
        </w:rPr>
        <w:t xml:space="preserve">stavby </w:t>
      </w:r>
      <w:r w:rsidRPr="000C5F42">
        <w:rPr>
          <w:rFonts w:ascii="Segoe UI" w:hAnsi="Segoe UI" w:cs="Segoe UI"/>
        </w:rPr>
        <w:t>plynárenského zařízení včetně předběžného rozsahu níže uvedeného věcného břemene je vyznačena v kopii katastrální mapy, jež tvoří nedílnou součást této smlouvy</w:t>
      </w:r>
      <w:r w:rsidR="00010A14" w:rsidRPr="000C5F42">
        <w:rPr>
          <w:rFonts w:ascii="Segoe UI" w:hAnsi="Segoe UI" w:cs="Segoe UI"/>
        </w:rPr>
        <w:t xml:space="preserve"> jako její příloha č. </w:t>
      </w:r>
      <w:r w:rsidR="00831519" w:rsidRPr="000C5F42">
        <w:rPr>
          <w:rFonts w:ascii="Segoe UI" w:hAnsi="Segoe UI" w:cs="Segoe UI"/>
        </w:rPr>
        <w:t>1</w:t>
      </w:r>
      <w:r w:rsidR="00010A14" w:rsidRPr="000C5F42">
        <w:rPr>
          <w:rFonts w:ascii="Segoe UI" w:hAnsi="Segoe UI" w:cs="Segoe UI"/>
        </w:rPr>
        <w:t>.</w:t>
      </w:r>
    </w:p>
    <w:p w14:paraId="030D30BE" w14:textId="77777777" w:rsidR="00010A14" w:rsidRPr="00822533" w:rsidRDefault="00010A14" w:rsidP="009A4439">
      <w:pPr>
        <w:jc w:val="both"/>
        <w:rPr>
          <w:rFonts w:ascii="Segoe UI" w:hAnsi="Segoe UI" w:cs="Segoe UI"/>
        </w:rPr>
      </w:pPr>
    </w:p>
    <w:p w14:paraId="0764CC4F" w14:textId="5D26338D" w:rsidR="00010A14" w:rsidRDefault="00321195" w:rsidP="001664AD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Segoe UI" w:hAnsi="Segoe UI" w:cs="Segoe UI"/>
        </w:rPr>
      </w:pPr>
      <w:r w:rsidRPr="000C5F42">
        <w:rPr>
          <w:rFonts w:ascii="Segoe UI" w:hAnsi="Segoe UI" w:cs="Segoe UI"/>
        </w:rPr>
        <w:t>Plynárenské z</w:t>
      </w:r>
      <w:r w:rsidR="006C37F6" w:rsidRPr="000C5F42">
        <w:rPr>
          <w:rFonts w:ascii="Segoe UI" w:hAnsi="Segoe UI" w:cs="Segoe UI"/>
        </w:rPr>
        <w:t>a</w:t>
      </w:r>
      <w:r w:rsidRPr="000C5F42">
        <w:rPr>
          <w:rFonts w:ascii="Segoe UI" w:hAnsi="Segoe UI" w:cs="Segoe UI"/>
        </w:rPr>
        <w:t>řízení bude vybudováno jako přeložka stávajícího zařízení budoucího oprávněného, vlastnické vztahy k rušené části vedení a k nově realizovanému vedení jsou upravené v samostatné smlouvě o přeložce mezi budoucím oprávněným a investorem</w:t>
      </w:r>
      <w:r w:rsidR="00010A14" w:rsidRPr="000C5F42">
        <w:rPr>
          <w:rFonts w:ascii="Segoe UI" w:hAnsi="Segoe UI" w:cs="Segoe UI"/>
        </w:rPr>
        <w:t>.</w:t>
      </w:r>
      <w:r w:rsidR="000C0E21">
        <w:rPr>
          <w:rFonts w:ascii="Segoe UI" w:hAnsi="Segoe UI" w:cs="Segoe UI"/>
        </w:rPr>
        <w:t xml:space="preserve"> </w:t>
      </w:r>
    </w:p>
    <w:p w14:paraId="663D06C0" w14:textId="77777777" w:rsidR="000C0E21" w:rsidRPr="00CF1786" w:rsidRDefault="000C0E21" w:rsidP="00CF1786">
      <w:pPr>
        <w:pStyle w:val="Odstavecseseznamem"/>
        <w:rPr>
          <w:rFonts w:ascii="Segoe UI" w:hAnsi="Segoe UI" w:cs="Segoe UI"/>
        </w:rPr>
      </w:pPr>
    </w:p>
    <w:p w14:paraId="1D948848" w14:textId="0D53544C" w:rsidR="000C0E21" w:rsidRPr="000C5F42" w:rsidRDefault="000C0E21" w:rsidP="001664AD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Budoucí povinný dává souhlas s realizací a umístěním plynárenského zařízení na budoucím služebném pozemku do doby zřízení věcného břemene.</w:t>
      </w:r>
    </w:p>
    <w:p w14:paraId="4B3607A6" w14:textId="77777777" w:rsidR="00350587" w:rsidRPr="00822533" w:rsidRDefault="00350587" w:rsidP="009A4439">
      <w:pPr>
        <w:jc w:val="both"/>
        <w:rPr>
          <w:rFonts w:ascii="Segoe UI" w:hAnsi="Segoe UI" w:cs="Segoe UI"/>
        </w:rPr>
      </w:pPr>
    </w:p>
    <w:p w14:paraId="780C48CB" w14:textId="77777777" w:rsidR="00B81659" w:rsidRPr="00822533" w:rsidRDefault="00B81659" w:rsidP="00B81659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II.</w:t>
      </w:r>
    </w:p>
    <w:p w14:paraId="0A518EA2" w14:textId="77777777" w:rsidR="00AB0027" w:rsidRPr="00822533" w:rsidRDefault="00AB0027" w:rsidP="00B81659">
      <w:pPr>
        <w:jc w:val="center"/>
        <w:rPr>
          <w:rFonts w:ascii="Segoe UI" w:hAnsi="Segoe UI" w:cs="Segoe UI"/>
          <w:b/>
        </w:rPr>
      </w:pPr>
    </w:p>
    <w:p w14:paraId="75D98C21" w14:textId="5B22B4CE" w:rsidR="008F1828" w:rsidRPr="00822533" w:rsidRDefault="004A1007" w:rsidP="00C66B3D">
      <w:pPr>
        <w:pStyle w:val="odstpolV"/>
        <w:numPr>
          <w:ilvl w:val="0"/>
          <w:numId w:val="9"/>
        </w:numPr>
        <w:tabs>
          <w:tab w:val="left" w:pos="426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Smluvní strany se dohodly, že do jednoho roku </w:t>
      </w:r>
      <w:r w:rsidR="0033213A" w:rsidRPr="00822533">
        <w:rPr>
          <w:rFonts w:ascii="Segoe UI" w:hAnsi="Segoe UI" w:cs="Segoe UI"/>
          <w:sz w:val="20"/>
          <w:szCs w:val="20"/>
        </w:rPr>
        <w:t>ode dne</w:t>
      </w:r>
      <w:r w:rsidRPr="00822533">
        <w:rPr>
          <w:rFonts w:ascii="Segoe UI" w:hAnsi="Segoe UI" w:cs="Segoe UI"/>
          <w:sz w:val="20"/>
          <w:szCs w:val="20"/>
        </w:rPr>
        <w:t xml:space="preserve"> protokolární</w:t>
      </w:r>
      <w:r w:rsidR="0033213A" w:rsidRPr="00822533">
        <w:rPr>
          <w:rFonts w:ascii="Segoe UI" w:hAnsi="Segoe UI" w:cs="Segoe UI"/>
          <w:sz w:val="20"/>
          <w:szCs w:val="20"/>
        </w:rPr>
        <w:t>ho</w:t>
      </w:r>
      <w:r w:rsidRPr="00822533">
        <w:rPr>
          <w:rFonts w:ascii="Segoe UI" w:hAnsi="Segoe UI" w:cs="Segoe UI"/>
          <w:sz w:val="20"/>
          <w:szCs w:val="20"/>
        </w:rPr>
        <w:t xml:space="preserve"> předání a převzetí plynárenského zařízení</w:t>
      </w:r>
      <w:r w:rsidR="00747EF5" w:rsidRPr="00822533">
        <w:rPr>
          <w:rFonts w:ascii="Segoe UI" w:hAnsi="Segoe UI" w:cs="Segoe UI"/>
          <w:sz w:val="20"/>
          <w:szCs w:val="20"/>
        </w:rPr>
        <w:t xml:space="preserve"> </w:t>
      </w:r>
      <w:r w:rsidR="00010A14" w:rsidRPr="00822533">
        <w:rPr>
          <w:rFonts w:ascii="Segoe UI" w:hAnsi="Segoe UI" w:cs="Segoe UI"/>
          <w:sz w:val="20"/>
          <w:szCs w:val="20"/>
        </w:rPr>
        <w:t xml:space="preserve">budoucím oprávněným </w:t>
      </w:r>
      <w:r w:rsidR="00DD50A6" w:rsidRPr="00822533">
        <w:rPr>
          <w:rFonts w:ascii="Segoe UI" w:hAnsi="Segoe UI" w:cs="Segoe UI"/>
          <w:sz w:val="20"/>
          <w:szCs w:val="20"/>
        </w:rPr>
        <w:t>dle Smlouvy</w:t>
      </w:r>
      <w:r w:rsidRPr="00822533">
        <w:rPr>
          <w:rFonts w:ascii="Segoe UI" w:hAnsi="Segoe UI" w:cs="Segoe UI"/>
          <w:sz w:val="20"/>
          <w:szCs w:val="20"/>
        </w:rPr>
        <w:t xml:space="preserve"> o zajištění přeložky plynárenského zařízení a úhradě nákladů s ní</w:t>
      </w:r>
      <w:r w:rsidR="00DD50A6" w:rsidRPr="00822533">
        <w:rPr>
          <w:rFonts w:ascii="Segoe UI" w:hAnsi="Segoe UI" w:cs="Segoe UI"/>
          <w:sz w:val="20"/>
          <w:szCs w:val="20"/>
        </w:rPr>
        <w:t xml:space="preserve"> související</w:t>
      </w:r>
      <w:r w:rsidR="00747EF5" w:rsidRPr="00822533">
        <w:rPr>
          <w:rFonts w:ascii="Segoe UI" w:hAnsi="Segoe UI" w:cs="Segoe UI"/>
          <w:sz w:val="20"/>
          <w:szCs w:val="20"/>
        </w:rPr>
        <w:t xml:space="preserve">ch č. …………….. uzavřené </w:t>
      </w:r>
      <w:r w:rsidRPr="00822533">
        <w:rPr>
          <w:rFonts w:ascii="Segoe UI" w:hAnsi="Segoe UI" w:cs="Segoe UI"/>
          <w:sz w:val="20"/>
          <w:szCs w:val="20"/>
        </w:rPr>
        <w:t>mezi investorem a budoucím oprávněným</w:t>
      </w:r>
      <w:r w:rsidR="00747EF5" w:rsidRPr="00822533">
        <w:rPr>
          <w:rFonts w:ascii="Segoe UI" w:hAnsi="Segoe UI" w:cs="Segoe UI"/>
          <w:sz w:val="20"/>
          <w:szCs w:val="20"/>
        </w:rPr>
        <w:t xml:space="preserve"> dne …………..</w:t>
      </w:r>
      <w:r w:rsidRPr="00822533">
        <w:rPr>
          <w:rFonts w:ascii="Segoe UI" w:hAnsi="Segoe UI" w:cs="Segoe UI"/>
          <w:sz w:val="20"/>
          <w:szCs w:val="20"/>
        </w:rPr>
        <w:t xml:space="preserve">, </w:t>
      </w:r>
      <w:r w:rsidR="008F1828" w:rsidRPr="00822533">
        <w:rPr>
          <w:rFonts w:ascii="Segoe UI" w:hAnsi="Segoe UI" w:cs="Segoe UI"/>
          <w:sz w:val="20"/>
          <w:szCs w:val="20"/>
        </w:rPr>
        <w:t xml:space="preserve">nejpozději však do </w:t>
      </w:r>
      <w:r w:rsidR="00810821">
        <w:rPr>
          <w:rFonts w:ascii="Segoe UI" w:hAnsi="Segoe UI" w:cs="Segoe UI"/>
          <w:sz w:val="20"/>
          <w:szCs w:val="20"/>
        </w:rPr>
        <w:t xml:space="preserve">pěti let </w:t>
      </w:r>
      <w:r w:rsidR="00810821" w:rsidRPr="000F0868">
        <w:rPr>
          <w:rFonts w:ascii="Segoe UI" w:hAnsi="Segoe UI" w:cs="Segoe UI"/>
          <w:sz w:val="20"/>
          <w:szCs w:val="20"/>
          <w:highlight w:val="yellow"/>
          <w:rPrChange w:id="6" w:author="Lokajíček Jan, JUDr." w:date="2022-06-13T14:43:00Z">
            <w:rPr>
              <w:rFonts w:ascii="Segoe UI" w:hAnsi="Segoe UI" w:cs="Segoe UI"/>
              <w:sz w:val="20"/>
              <w:szCs w:val="20"/>
            </w:rPr>
          </w:rPrChange>
        </w:rPr>
        <w:t>od</w:t>
      </w:r>
      <w:ins w:id="7" w:author="Lokajíček Jan, JUDr." w:date="2022-06-13T14:43:00Z">
        <w:r w:rsidR="000F0868" w:rsidRPr="000F0868">
          <w:rPr>
            <w:rFonts w:ascii="Segoe UI" w:hAnsi="Segoe UI" w:cs="Segoe UI"/>
            <w:sz w:val="20"/>
            <w:szCs w:val="20"/>
            <w:highlight w:val="yellow"/>
            <w:rPrChange w:id="8" w:author="Lokajíček Jan, JUDr." w:date="2022-06-13T14:43:00Z">
              <w:rPr>
                <w:rFonts w:ascii="Segoe UI" w:hAnsi="Segoe UI" w:cs="Segoe UI"/>
                <w:sz w:val="20"/>
                <w:szCs w:val="20"/>
              </w:rPr>
            </w:rPrChange>
          </w:rPr>
          <w:t xml:space="preserve">e </w:t>
        </w:r>
        <w:commentRangeStart w:id="9"/>
        <w:r w:rsidR="000F0868" w:rsidRPr="000F0868">
          <w:rPr>
            <w:rFonts w:ascii="Segoe UI" w:hAnsi="Segoe UI" w:cs="Segoe UI"/>
            <w:sz w:val="20"/>
            <w:szCs w:val="20"/>
            <w:highlight w:val="yellow"/>
            <w:rPrChange w:id="10" w:author="Lokajíček Jan, JUDr." w:date="2022-06-13T14:43:00Z">
              <w:rPr>
                <w:rFonts w:ascii="Segoe UI" w:hAnsi="Segoe UI" w:cs="Segoe UI"/>
                <w:sz w:val="20"/>
                <w:szCs w:val="20"/>
              </w:rPr>
            </w:rPrChange>
          </w:rPr>
          <w:t>dne</w:t>
        </w:r>
        <w:commentRangeEnd w:id="9"/>
        <w:r w:rsidR="000F0868">
          <w:rPr>
            <w:rStyle w:val="Odkaznakoment"/>
          </w:rPr>
          <w:commentReference w:id="9"/>
        </w:r>
      </w:ins>
      <w:r w:rsidR="00810821">
        <w:rPr>
          <w:rFonts w:ascii="Segoe UI" w:hAnsi="Segoe UI" w:cs="Segoe UI"/>
          <w:sz w:val="20"/>
          <w:szCs w:val="20"/>
        </w:rPr>
        <w:t xml:space="preserve"> zahájení stavby</w:t>
      </w:r>
      <w:r w:rsidR="008F1828" w:rsidRPr="00822533">
        <w:rPr>
          <w:rFonts w:ascii="Segoe UI" w:hAnsi="Segoe UI" w:cs="Segoe UI"/>
          <w:sz w:val="20"/>
          <w:szCs w:val="20"/>
        </w:rPr>
        <w:t xml:space="preserve">, uzavřou v souladu s ustanovením § 59 </w:t>
      </w:r>
      <w:r w:rsidR="00010A14" w:rsidRPr="00822533">
        <w:rPr>
          <w:rFonts w:ascii="Segoe UI" w:hAnsi="Segoe UI" w:cs="Segoe UI"/>
          <w:sz w:val="20"/>
          <w:szCs w:val="20"/>
        </w:rPr>
        <w:t xml:space="preserve">odst. </w:t>
      </w:r>
      <w:r w:rsidR="00FC4AE7" w:rsidRPr="00822533">
        <w:rPr>
          <w:rFonts w:ascii="Segoe UI" w:hAnsi="Segoe UI" w:cs="Segoe UI"/>
          <w:sz w:val="20"/>
          <w:szCs w:val="20"/>
        </w:rPr>
        <w:t>2</w:t>
      </w:r>
      <w:r w:rsidR="00010A14" w:rsidRPr="00822533">
        <w:rPr>
          <w:rFonts w:ascii="Segoe UI" w:hAnsi="Segoe UI" w:cs="Segoe UI"/>
          <w:sz w:val="20"/>
          <w:szCs w:val="20"/>
        </w:rPr>
        <w:t xml:space="preserve"> </w:t>
      </w:r>
      <w:r w:rsidR="008F1828" w:rsidRPr="00822533">
        <w:rPr>
          <w:rFonts w:ascii="Segoe UI" w:hAnsi="Segoe UI" w:cs="Segoe UI"/>
          <w:sz w:val="20"/>
          <w:szCs w:val="20"/>
        </w:rPr>
        <w:t xml:space="preserve">zákona č. 458/2000 Sb., o podmínkách podnikání a o výkonu státní správy v energetických odvětvích a o změně některých zákonů (energetický zákon), ve znění pozdějších </w:t>
      </w:r>
      <w:r w:rsidR="00A248A8" w:rsidRPr="00822533">
        <w:rPr>
          <w:rFonts w:ascii="Segoe UI" w:hAnsi="Segoe UI" w:cs="Segoe UI"/>
          <w:sz w:val="20"/>
          <w:szCs w:val="20"/>
        </w:rPr>
        <w:t>předpisů</w:t>
      </w:r>
      <w:r w:rsidR="008F1828" w:rsidRPr="00822533">
        <w:rPr>
          <w:rFonts w:ascii="Segoe UI" w:hAnsi="Segoe UI" w:cs="Segoe UI"/>
          <w:sz w:val="20"/>
          <w:szCs w:val="20"/>
        </w:rPr>
        <w:t xml:space="preserve"> a v souladu s ustanoveními § 1257 </w:t>
      </w:r>
      <w:r w:rsidR="00A15D3B" w:rsidRPr="00822533">
        <w:rPr>
          <w:rFonts w:ascii="Segoe UI" w:hAnsi="Segoe UI" w:cs="Segoe UI"/>
          <w:sz w:val="20"/>
          <w:szCs w:val="20"/>
        </w:rPr>
        <w:t>-</w:t>
      </w:r>
      <w:r w:rsidR="008F1828" w:rsidRPr="00822533">
        <w:rPr>
          <w:rFonts w:ascii="Segoe UI" w:hAnsi="Segoe UI" w:cs="Segoe UI"/>
          <w:sz w:val="20"/>
          <w:szCs w:val="20"/>
        </w:rPr>
        <w:t xml:space="preserve"> 1266 a 1299 </w:t>
      </w:r>
      <w:r w:rsidR="00A15D3B" w:rsidRPr="00822533">
        <w:rPr>
          <w:rFonts w:ascii="Segoe UI" w:hAnsi="Segoe UI" w:cs="Segoe UI"/>
          <w:sz w:val="20"/>
          <w:szCs w:val="20"/>
        </w:rPr>
        <w:t>-</w:t>
      </w:r>
      <w:r w:rsidR="008F1828" w:rsidRPr="00822533">
        <w:rPr>
          <w:rFonts w:ascii="Segoe UI" w:hAnsi="Segoe UI" w:cs="Segoe UI"/>
          <w:sz w:val="20"/>
          <w:szCs w:val="20"/>
        </w:rPr>
        <w:t xml:space="preserve"> 1302 zákona č. 89/2012</w:t>
      </w:r>
      <w:r w:rsidR="009C0DC7" w:rsidRPr="00822533">
        <w:rPr>
          <w:rFonts w:ascii="Segoe UI" w:hAnsi="Segoe UI" w:cs="Segoe UI"/>
          <w:sz w:val="20"/>
          <w:szCs w:val="20"/>
        </w:rPr>
        <w:t xml:space="preserve"> Sb.</w:t>
      </w:r>
      <w:r w:rsidR="008F1828" w:rsidRPr="00822533">
        <w:rPr>
          <w:rFonts w:ascii="Segoe UI" w:hAnsi="Segoe UI" w:cs="Segoe UI"/>
          <w:sz w:val="20"/>
          <w:szCs w:val="20"/>
        </w:rPr>
        <w:t xml:space="preserve">, občanský zákoník, </w:t>
      </w:r>
      <w:r w:rsidR="006D1AAB" w:rsidRPr="00822533">
        <w:rPr>
          <w:rFonts w:ascii="Segoe UI" w:hAnsi="Segoe UI" w:cs="Segoe UI"/>
          <w:kern w:val="1"/>
          <w:sz w:val="20"/>
          <w:szCs w:val="20"/>
          <w:lang w:eastAsia="ar-SA"/>
        </w:rPr>
        <w:t>ve znění pozdějších předpisů</w:t>
      </w:r>
      <w:r w:rsidR="006D1AAB" w:rsidRPr="00822533">
        <w:rPr>
          <w:rFonts w:ascii="Segoe UI" w:hAnsi="Segoe UI" w:cs="Segoe UI"/>
          <w:sz w:val="20"/>
          <w:szCs w:val="20"/>
        </w:rPr>
        <w:t xml:space="preserve"> </w:t>
      </w:r>
      <w:r w:rsidR="008F1828" w:rsidRPr="00822533">
        <w:rPr>
          <w:rFonts w:ascii="Segoe UI" w:hAnsi="Segoe UI" w:cs="Segoe UI"/>
          <w:sz w:val="20"/>
          <w:szCs w:val="20"/>
        </w:rPr>
        <w:t xml:space="preserve">smlouvu o zřízení věcného břemene (dále jen </w:t>
      </w:r>
      <w:r w:rsidR="008F1828" w:rsidRPr="00822533">
        <w:rPr>
          <w:rFonts w:ascii="Segoe UI" w:hAnsi="Segoe UI" w:cs="Segoe UI"/>
          <w:b/>
          <w:i/>
          <w:sz w:val="20"/>
          <w:szCs w:val="20"/>
        </w:rPr>
        <w:t>„smlouva o VB“</w:t>
      </w:r>
      <w:r w:rsidR="008F1828" w:rsidRPr="00822533">
        <w:rPr>
          <w:rFonts w:ascii="Segoe UI" w:hAnsi="Segoe UI" w:cs="Segoe UI"/>
          <w:sz w:val="20"/>
          <w:szCs w:val="20"/>
        </w:rPr>
        <w:t xml:space="preserve">), jejímž předmětem </w:t>
      </w:r>
      <w:r w:rsidR="000C7D70" w:rsidRPr="00822533">
        <w:rPr>
          <w:rFonts w:ascii="Segoe UI" w:hAnsi="Segoe UI" w:cs="Segoe UI"/>
          <w:sz w:val="20"/>
          <w:szCs w:val="20"/>
        </w:rPr>
        <w:t>bude úplatné</w:t>
      </w:r>
      <w:r w:rsidR="008F1828" w:rsidRPr="00822533">
        <w:rPr>
          <w:rFonts w:ascii="Segoe UI" w:hAnsi="Segoe UI" w:cs="Segoe UI"/>
          <w:sz w:val="20"/>
          <w:szCs w:val="20"/>
        </w:rPr>
        <w:t xml:space="preserve"> zřízen</w:t>
      </w:r>
      <w:r w:rsidR="00333C73" w:rsidRPr="00822533">
        <w:rPr>
          <w:rFonts w:ascii="Segoe UI" w:hAnsi="Segoe UI" w:cs="Segoe UI"/>
          <w:sz w:val="20"/>
          <w:szCs w:val="20"/>
        </w:rPr>
        <w:t xml:space="preserve">í </w:t>
      </w:r>
      <w:r w:rsidR="008F1828" w:rsidRPr="00822533">
        <w:rPr>
          <w:rFonts w:ascii="Segoe UI" w:hAnsi="Segoe UI" w:cs="Segoe UI"/>
          <w:sz w:val="20"/>
          <w:szCs w:val="20"/>
        </w:rPr>
        <w:t>věcné</w:t>
      </w:r>
      <w:r w:rsidR="00333C73" w:rsidRPr="00822533">
        <w:rPr>
          <w:rFonts w:ascii="Segoe UI" w:hAnsi="Segoe UI" w:cs="Segoe UI"/>
          <w:sz w:val="20"/>
          <w:szCs w:val="20"/>
        </w:rPr>
        <w:t>ho</w:t>
      </w:r>
      <w:r w:rsidR="008F1828" w:rsidRPr="00822533">
        <w:rPr>
          <w:rFonts w:ascii="Segoe UI" w:hAnsi="Segoe UI" w:cs="Segoe UI"/>
          <w:sz w:val="20"/>
          <w:szCs w:val="20"/>
        </w:rPr>
        <w:t xml:space="preserve"> břemen</w:t>
      </w:r>
      <w:r w:rsidR="00333C73" w:rsidRPr="00822533">
        <w:rPr>
          <w:rFonts w:ascii="Segoe UI" w:hAnsi="Segoe UI" w:cs="Segoe UI"/>
          <w:sz w:val="20"/>
          <w:szCs w:val="20"/>
        </w:rPr>
        <w:t>e</w:t>
      </w:r>
      <w:r w:rsidR="008F1828" w:rsidRPr="00822533">
        <w:rPr>
          <w:rFonts w:ascii="Segoe UI" w:hAnsi="Segoe UI" w:cs="Segoe UI"/>
          <w:sz w:val="20"/>
          <w:szCs w:val="20"/>
        </w:rPr>
        <w:t xml:space="preserve"> </w:t>
      </w:r>
      <w:r w:rsidR="00C3156E" w:rsidRPr="00822533">
        <w:rPr>
          <w:rFonts w:ascii="Segoe UI" w:hAnsi="Segoe UI" w:cs="Segoe UI"/>
          <w:sz w:val="20"/>
          <w:szCs w:val="20"/>
        </w:rPr>
        <w:t xml:space="preserve">ve smyslu </w:t>
      </w:r>
      <w:r w:rsidR="008F1828" w:rsidRPr="00822533">
        <w:rPr>
          <w:rFonts w:ascii="Segoe UI" w:hAnsi="Segoe UI" w:cs="Segoe UI"/>
          <w:sz w:val="20"/>
          <w:szCs w:val="20"/>
        </w:rPr>
        <w:t xml:space="preserve"> služebnost</w:t>
      </w:r>
      <w:r w:rsidR="00A44881" w:rsidRPr="00822533">
        <w:rPr>
          <w:rFonts w:ascii="Segoe UI" w:hAnsi="Segoe UI" w:cs="Segoe UI"/>
          <w:sz w:val="20"/>
          <w:szCs w:val="20"/>
        </w:rPr>
        <w:t>i</w:t>
      </w:r>
      <w:r w:rsidR="008F1828" w:rsidRPr="00822533">
        <w:rPr>
          <w:rFonts w:ascii="Segoe UI" w:hAnsi="Segoe UI" w:cs="Segoe UI"/>
          <w:sz w:val="20"/>
          <w:szCs w:val="20"/>
        </w:rPr>
        <w:t xml:space="preserve"> </w:t>
      </w:r>
      <w:r w:rsidR="001A27F2" w:rsidRPr="00822533">
        <w:rPr>
          <w:rFonts w:ascii="Segoe UI" w:hAnsi="Segoe UI" w:cs="Segoe UI"/>
          <w:sz w:val="20"/>
          <w:szCs w:val="20"/>
        </w:rPr>
        <w:t xml:space="preserve">k budoucímu služebnému pozemku </w:t>
      </w:r>
      <w:r w:rsidR="00333C73" w:rsidRPr="00822533">
        <w:rPr>
          <w:rFonts w:ascii="Segoe UI" w:hAnsi="Segoe UI" w:cs="Segoe UI"/>
          <w:sz w:val="20"/>
          <w:szCs w:val="20"/>
        </w:rPr>
        <w:t xml:space="preserve">na dobu neurčitou, a to ve prospěch budoucího oprávněného,  </w:t>
      </w:r>
      <w:r w:rsidR="008F1828" w:rsidRPr="00822533">
        <w:rPr>
          <w:rFonts w:ascii="Segoe UI" w:hAnsi="Segoe UI" w:cs="Segoe UI"/>
          <w:sz w:val="20"/>
          <w:szCs w:val="20"/>
        </w:rPr>
        <w:t>spočívající v:</w:t>
      </w:r>
    </w:p>
    <w:p w14:paraId="35E1BF6E" w14:textId="77777777" w:rsidR="008F1828" w:rsidRPr="00822533" w:rsidRDefault="008F1828" w:rsidP="00CF69BF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bCs/>
          <w:sz w:val="20"/>
          <w:szCs w:val="20"/>
        </w:rPr>
      </w:pPr>
    </w:p>
    <w:p w14:paraId="3079B91A" w14:textId="6E8C5CFB" w:rsidR="0067292C" w:rsidRPr="00822533" w:rsidRDefault="0067292C" w:rsidP="0067292C">
      <w:pPr>
        <w:pStyle w:val="odstpolV"/>
        <w:numPr>
          <w:ilvl w:val="1"/>
          <w:numId w:val="4"/>
        </w:numPr>
        <w:tabs>
          <w:tab w:val="clear" w:pos="1440"/>
          <w:tab w:val="left" w:pos="284"/>
          <w:tab w:val="num" w:pos="900"/>
        </w:tabs>
        <w:spacing w:after="100" w:afterAutospacing="1"/>
        <w:ind w:left="900"/>
        <w:rPr>
          <w:rFonts w:ascii="Segoe UI" w:hAnsi="Segoe UI" w:cs="Segoe UI"/>
          <w:bCs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právu zřídit a provozovat </w:t>
      </w:r>
      <w:r w:rsidR="00AB14BC" w:rsidRPr="00822533">
        <w:rPr>
          <w:rFonts w:ascii="Segoe UI" w:hAnsi="Segoe UI" w:cs="Segoe UI"/>
          <w:sz w:val="20"/>
          <w:szCs w:val="20"/>
        </w:rPr>
        <w:t>v</w:t>
      </w:r>
      <w:r w:rsidRPr="00822533">
        <w:rPr>
          <w:rFonts w:ascii="Segoe UI" w:hAnsi="Segoe UI" w:cs="Segoe UI"/>
          <w:sz w:val="20"/>
          <w:szCs w:val="20"/>
        </w:rPr>
        <w:t xml:space="preserve"> </w:t>
      </w:r>
      <w:r w:rsidR="005029E3" w:rsidRPr="00822533">
        <w:rPr>
          <w:rFonts w:ascii="Segoe UI" w:hAnsi="Segoe UI" w:cs="Segoe UI"/>
          <w:sz w:val="20"/>
          <w:szCs w:val="20"/>
        </w:rPr>
        <w:t>budoucím služebném</w:t>
      </w:r>
      <w:r w:rsidR="00970B40" w:rsidRPr="00822533">
        <w:rPr>
          <w:rFonts w:ascii="Segoe UI" w:hAnsi="Segoe UI" w:cs="Segoe UI"/>
          <w:sz w:val="20"/>
          <w:szCs w:val="20"/>
        </w:rPr>
        <w:t xml:space="preserve"> pozemku</w:t>
      </w:r>
      <w:r w:rsidRPr="00822533">
        <w:rPr>
          <w:rFonts w:ascii="Segoe UI" w:hAnsi="Segoe UI" w:cs="Segoe UI"/>
          <w:sz w:val="20"/>
          <w:szCs w:val="20"/>
        </w:rPr>
        <w:t xml:space="preserve"> plynárenské zařízení,</w:t>
      </w:r>
    </w:p>
    <w:p w14:paraId="48BEE1A1" w14:textId="643069EC" w:rsidR="0067292C" w:rsidRPr="00822533" w:rsidRDefault="0067292C" w:rsidP="00FB1B9D">
      <w:pPr>
        <w:pStyle w:val="odstpolV"/>
        <w:numPr>
          <w:ilvl w:val="1"/>
          <w:numId w:val="4"/>
        </w:numPr>
        <w:tabs>
          <w:tab w:val="clear" w:pos="1440"/>
          <w:tab w:val="left" w:pos="284"/>
          <w:tab w:val="num" w:pos="900"/>
        </w:tabs>
        <w:spacing w:after="0"/>
        <w:ind w:left="900"/>
        <w:rPr>
          <w:rFonts w:ascii="Segoe UI" w:hAnsi="Segoe UI" w:cs="Segoe UI"/>
          <w:bCs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právu </w:t>
      </w:r>
      <w:r w:rsidR="005B5D0A" w:rsidRPr="00822533">
        <w:rPr>
          <w:rFonts w:ascii="Segoe UI" w:hAnsi="Segoe UI" w:cs="Segoe UI"/>
          <w:sz w:val="20"/>
          <w:szCs w:val="20"/>
        </w:rPr>
        <w:t xml:space="preserve">v nezbytně nutném rozsahu </w:t>
      </w:r>
      <w:r w:rsidRPr="00822533">
        <w:rPr>
          <w:rFonts w:ascii="Segoe UI" w:hAnsi="Segoe UI" w:cs="Segoe UI"/>
          <w:sz w:val="20"/>
          <w:szCs w:val="20"/>
        </w:rPr>
        <w:t xml:space="preserve">vstupovat a vjíždět na </w:t>
      </w:r>
      <w:r w:rsidR="005029E3" w:rsidRPr="00822533">
        <w:rPr>
          <w:rFonts w:ascii="Segoe UI" w:hAnsi="Segoe UI" w:cs="Segoe UI"/>
          <w:sz w:val="20"/>
          <w:szCs w:val="20"/>
        </w:rPr>
        <w:t xml:space="preserve">budoucí služebný </w:t>
      </w:r>
      <w:r w:rsidR="00970B40" w:rsidRPr="00822533">
        <w:rPr>
          <w:rFonts w:ascii="Segoe UI" w:hAnsi="Segoe UI" w:cs="Segoe UI"/>
          <w:sz w:val="20"/>
          <w:szCs w:val="20"/>
        </w:rPr>
        <w:t>pozemek</w:t>
      </w:r>
      <w:r w:rsidRPr="00822533">
        <w:rPr>
          <w:rFonts w:ascii="Segoe UI" w:hAnsi="Segoe UI" w:cs="Segoe UI"/>
          <w:sz w:val="20"/>
          <w:szCs w:val="20"/>
        </w:rPr>
        <w:t xml:space="preserve"> v souvislosti se zřizováním, stavebními úpravami,</w:t>
      </w:r>
      <w:r w:rsidR="00583D23" w:rsidRPr="00822533">
        <w:rPr>
          <w:rFonts w:ascii="Segoe UI" w:hAnsi="Segoe UI" w:cs="Segoe UI"/>
          <w:bCs/>
          <w:sz w:val="20"/>
          <w:szCs w:val="20"/>
        </w:rPr>
        <w:t xml:space="preserve"> opravami,</w:t>
      </w:r>
      <w:r w:rsidRPr="00822533">
        <w:rPr>
          <w:rFonts w:ascii="Segoe UI" w:hAnsi="Segoe UI" w:cs="Segoe UI"/>
          <w:bCs/>
          <w:sz w:val="20"/>
          <w:szCs w:val="20"/>
        </w:rPr>
        <w:t xml:space="preserve"> provozováním</w:t>
      </w:r>
      <w:r w:rsidR="00583D23" w:rsidRPr="00822533">
        <w:rPr>
          <w:rFonts w:ascii="Segoe UI" w:hAnsi="Segoe UI" w:cs="Segoe UI"/>
          <w:bCs/>
          <w:sz w:val="20"/>
          <w:szCs w:val="20"/>
        </w:rPr>
        <w:t xml:space="preserve"> a odstra</w:t>
      </w:r>
      <w:r w:rsidR="00DD6AFA" w:rsidRPr="00822533">
        <w:rPr>
          <w:rFonts w:ascii="Segoe UI" w:hAnsi="Segoe UI" w:cs="Segoe UI"/>
          <w:bCs/>
          <w:sz w:val="20"/>
          <w:szCs w:val="20"/>
        </w:rPr>
        <w:t>ně</w:t>
      </w:r>
      <w:r w:rsidR="00583D23" w:rsidRPr="00822533">
        <w:rPr>
          <w:rFonts w:ascii="Segoe UI" w:hAnsi="Segoe UI" w:cs="Segoe UI"/>
          <w:bCs/>
          <w:sz w:val="20"/>
          <w:szCs w:val="20"/>
        </w:rPr>
        <w:t>ním</w:t>
      </w:r>
      <w:r w:rsidRPr="00822533">
        <w:rPr>
          <w:rFonts w:ascii="Segoe UI" w:hAnsi="Segoe UI" w:cs="Segoe UI"/>
          <w:bCs/>
          <w:sz w:val="20"/>
          <w:szCs w:val="20"/>
        </w:rPr>
        <w:t xml:space="preserve"> </w:t>
      </w:r>
      <w:r w:rsidR="00583D23" w:rsidRPr="00822533">
        <w:rPr>
          <w:rFonts w:ascii="Segoe UI" w:hAnsi="Segoe UI" w:cs="Segoe UI"/>
          <w:bCs/>
          <w:sz w:val="20"/>
          <w:szCs w:val="20"/>
        </w:rPr>
        <w:t>plynárenského zařízení</w:t>
      </w:r>
    </w:p>
    <w:p w14:paraId="5DE2A664" w14:textId="6132BDD8" w:rsidR="0067292C" w:rsidRPr="00822533" w:rsidRDefault="00FB1B9D" w:rsidP="00FB1B9D">
      <w:pPr>
        <w:pStyle w:val="odstpolV"/>
        <w:numPr>
          <w:ilvl w:val="0"/>
          <w:numId w:val="0"/>
        </w:numPr>
        <w:tabs>
          <w:tab w:val="left" w:pos="284"/>
          <w:tab w:val="num" w:pos="900"/>
        </w:tabs>
        <w:spacing w:after="0"/>
        <w:rPr>
          <w:rFonts w:ascii="Segoe UI" w:hAnsi="Segoe UI" w:cs="Segoe UI"/>
          <w:bCs/>
          <w:sz w:val="20"/>
          <w:szCs w:val="20"/>
        </w:rPr>
      </w:pPr>
      <w:r w:rsidRPr="00822533">
        <w:rPr>
          <w:rFonts w:ascii="Segoe UI" w:hAnsi="Segoe UI" w:cs="Segoe UI"/>
          <w:bCs/>
          <w:sz w:val="20"/>
          <w:szCs w:val="20"/>
        </w:rPr>
        <w:tab/>
      </w:r>
      <w:r w:rsidRPr="00822533">
        <w:rPr>
          <w:rFonts w:ascii="Segoe UI" w:hAnsi="Segoe UI" w:cs="Segoe UI"/>
          <w:bCs/>
          <w:sz w:val="20"/>
          <w:szCs w:val="20"/>
        </w:rPr>
        <w:tab/>
      </w:r>
      <w:r w:rsidR="0067292C" w:rsidRPr="00822533">
        <w:rPr>
          <w:rFonts w:ascii="Segoe UI" w:hAnsi="Segoe UI" w:cs="Segoe UI"/>
          <w:bCs/>
          <w:sz w:val="20"/>
          <w:szCs w:val="20"/>
        </w:rPr>
        <w:t xml:space="preserve">(dále jen </w:t>
      </w:r>
      <w:r w:rsidR="0067292C" w:rsidRPr="00822533">
        <w:rPr>
          <w:rFonts w:ascii="Segoe UI" w:hAnsi="Segoe UI" w:cs="Segoe UI"/>
          <w:b/>
          <w:bCs/>
          <w:i/>
          <w:sz w:val="20"/>
          <w:szCs w:val="20"/>
        </w:rPr>
        <w:t>„věcné břemeno“</w:t>
      </w:r>
      <w:r w:rsidR="0067292C" w:rsidRPr="00822533">
        <w:rPr>
          <w:rFonts w:ascii="Segoe UI" w:hAnsi="Segoe UI" w:cs="Segoe UI"/>
          <w:bCs/>
          <w:sz w:val="20"/>
          <w:szCs w:val="20"/>
        </w:rPr>
        <w:t>).</w:t>
      </w:r>
    </w:p>
    <w:p w14:paraId="5B16406A" w14:textId="77777777" w:rsidR="00FB1B9D" w:rsidRPr="00822533" w:rsidRDefault="00FB1B9D" w:rsidP="005B53FA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sz w:val="20"/>
          <w:szCs w:val="20"/>
        </w:rPr>
      </w:pPr>
    </w:p>
    <w:p w14:paraId="7FB20689" w14:textId="694BBBA9" w:rsidR="004431C4" w:rsidRPr="00822533" w:rsidRDefault="004431C4" w:rsidP="00C66B3D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Smluvní strany se dále dohodly na rozsahu věcného břemene </w:t>
      </w:r>
      <w:commentRangeStart w:id="11"/>
      <w:r w:rsidRPr="00822533">
        <w:rPr>
          <w:rFonts w:ascii="Segoe UI" w:hAnsi="Segoe UI" w:cs="Segoe UI"/>
          <w:sz w:val="20"/>
          <w:szCs w:val="20"/>
        </w:rPr>
        <w:t>….</w:t>
      </w:r>
      <w:commentRangeEnd w:id="11"/>
      <w:r w:rsidR="0060281D">
        <w:rPr>
          <w:rStyle w:val="Odkaznakoment"/>
        </w:rPr>
        <w:commentReference w:id="11"/>
      </w:r>
      <w:r w:rsidRPr="00822533">
        <w:rPr>
          <w:rFonts w:ascii="Segoe UI" w:hAnsi="Segoe UI" w:cs="Segoe UI"/>
          <w:sz w:val="20"/>
          <w:szCs w:val="20"/>
        </w:rPr>
        <w:t xml:space="preserve"> m na obě strany od půdorysu plynárenského zařízení</w:t>
      </w:r>
      <w:r w:rsidR="00010A14" w:rsidRPr="00822533">
        <w:rPr>
          <w:rFonts w:ascii="Segoe UI" w:hAnsi="Segoe UI" w:cs="Segoe UI"/>
          <w:sz w:val="20"/>
          <w:szCs w:val="20"/>
        </w:rPr>
        <w:t xml:space="preserve"> s tím, že skutečný rozsah věcného břemene vyplyne z příslušného geometrického plánu. </w:t>
      </w:r>
    </w:p>
    <w:p w14:paraId="6BB1A26A" w14:textId="77777777" w:rsidR="00FB1B9D" w:rsidRPr="00822533" w:rsidRDefault="00FB1B9D" w:rsidP="005B53FA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sz w:val="20"/>
          <w:szCs w:val="20"/>
        </w:rPr>
      </w:pPr>
    </w:p>
    <w:p w14:paraId="18B0A509" w14:textId="77777777" w:rsidR="005B53FA" w:rsidRPr="00822533" w:rsidRDefault="005B53FA" w:rsidP="00C66B3D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Geometrický plán, kterým se vyznačí část budoucího </w:t>
      </w:r>
      <w:r w:rsidR="005029E3" w:rsidRPr="00822533">
        <w:rPr>
          <w:rFonts w:ascii="Segoe UI" w:hAnsi="Segoe UI" w:cs="Segoe UI"/>
          <w:sz w:val="20"/>
          <w:szCs w:val="20"/>
        </w:rPr>
        <w:t>služebného</w:t>
      </w:r>
      <w:r w:rsidRPr="00822533">
        <w:rPr>
          <w:rFonts w:ascii="Segoe UI" w:hAnsi="Segoe UI" w:cs="Segoe UI"/>
          <w:sz w:val="20"/>
          <w:szCs w:val="20"/>
        </w:rPr>
        <w:t xml:space="preserve"> pozemku dotčeného věcným břemenem, nechá na své náklady vyhotovit </w:t>
      </w:r>
      <w:r w:rsidR="00D269FC" w:rsidRPr="00822533">
        <w:rPr>
          <w:rFonts w:ascii="Segoe UI" w:hAnsi="Segoe UI" w:cs="Segoe UI"/>
          <w:sz w:val="20"/>
          <w:szCs w:val="20"/>
        </w:rPr>
        <w:t>investor</w:t>
      </w:r>
      <w:r w:rsidR="00583D23" w:rsidRPr="00822533">
        <w:rPr>
          <w:rFonts w:ascii="Segoe UI" w:hAnsi="Segoe UI" w:cs="Segoe UI"/>
          <w:sz w:val="20"/>
          <w:szCs w:val="20"/>
        </w:rPr>
        <w:t>.</w:t>
      </w:r>
    </w:p>
    <w:p w14:paraId="4BB80CBB" w14:textId="77777777" w:rsidR="005B53FA" w:rsidRPr="00822533" w:rsidRDefault="005B53FA" w:rsidP="005B53FA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sz w:val="20"/>
          <w:szCs w:val="20"/>
        </w:rPr>
      </w:pPr>
    </w:p>
    <w:p w14:paraId="6ECD4031" w14:textId="229AC41D" w:rsidR="005B53FA" w:rsidRPr="00822533" w:rsidRDefault="00D269FC" w:rsidP="00C66B3D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>Investor</w:t>
      </w:r>
      <w:r w:rsidR="005B53FA" w:rsidRPr="00822533">
        <w:rPr>
          <w:rFonts w:ascii="Segoe UI" w:hAnsi="Segoe UI" w:cs="Segoe UI"/>
          <w:sz w:val="20"/>
          <w:szCs w:val="20"/>
        </w:rPr>
        <w:t xml:space="preserve"> se zavazuje vyhotovit a zkompletovat příslušný počet výtisků </w:t>
      </w:r>
      <w:r w:rsidR="006E3AF7" w:rsidRPr="00822533">
        <w:rPr>
          <w:rFonts w:ascii="Segoe UI" w:hAnsi="Segoe UI" w:cs="Segoe UI"/>
          <w:sz w:val="20"/>
          <w:szCs w:val="20"/>
        </w:rPr>
        <w:t xml:space="preserve">návrhu </w:t>
      </w:r>
      <w:r w:rsidR="005B53FA" w:rsidRPr="00822533">
        <w:rPr>
          <w:rFonts w:ascii="Segoe UI" w:hAnsi="Segoe UI" w:cs="Segoe UI"/>
          <w:sz w:val="20"/>
          <w:szCs w:val="20"/>
        </w:rPr>
        <w:t>smlouvy o VB a</w:t>
      </w:r>
      <w:r w:rsidR="00AB14BC" w:rsidRPr="00822533">
        <w:rPr>
          <w:rFonts w:ascii="Segoe UI" w:hAnsi="Segoe UI" w:cs="Segoe UI"/>
          <w:sz w:val="20"/>
          <w:szCs w:val="20"/>
        </w:rPr>
        <w:t> </w:t>
      </w:r>
      <w:r w:rsidR="005B53FA" w:rsidRPr="00822533">
        <w:rPr>
          <w:rFonts w:ascii="Segoe UI" w:hAnsi="Segoe UI" w:cs="Segoe UI"/>
          <w:sz w:val="20"/>
          <w:szCs w:val="20"/>
        </w:rPr>
        <w:t xml:space="preserve"> </w:t>
      </w:r>
      <w:commentRangeStart w:id="12"/>
      <w:r w:rsidR="005B53FA" w:rsidRPr="00822533">
        <w:rPr>
          <w:rFonts w:ascii="Segoe UI" w:hAnsi="Segoe UI" w:cs="Segoe UI"/>
          <w:sz w:val="20"/>
          <w:szCs w:val="20"/>
        </w:rPr>
        <w:t>prokazatelně</w:t>
      </w:r>
      <w:commentRangeEnd w:id="12"/>
      <w:r w:rsidR="00F939B0">
        <w:rPr>
          <w:rStyle w:val="Odkaznakoment"/>
        </w:rPr>
        <w:commentReference w:id="12"/>
      </w:r>
      <w:r w:rsidR="005B53FA" w:rsidRPr="00822533">
        <w:rPr>
          <w:rFonts w:ascii="Segoe UI" w:hAnsi="Segoe UI" w:cs="Segoe UI"/>
          <w:sz w:val="20"/>
          <w:szCs w:val="20"/>
        </w:rPr>
        <w:t xml:space="preserve"> je doručit</w:t>
      </w:r>
      <w:r w:rsidRPr="00822533">
        <w:rPr>
          <w:rFonts w:ascii="Segoe UI" w:hAnsi="Segoe UI" w:cs="Segoe UI"/>
          <w:sz w:val="20"/>
          <w:szCs w:val="20"/>
        </w:rPr>
        <w:t xml:space="preserve"> budoucímu povinnému a </w:t>
      </w:r>
      <w:r w:rsidR="005B53FA" w:rsidRPr="00822533">
        <w:rPr>
          <w:rFonts w:ascii="Segoe UI" w:hAnsi="Segoe UI" w:cs="Segoe UI"/>
          <w:sz w:val="20"/>
          <w:szCs w:val="20"/>
        </w:rPr>
        <w:t xml:space="preserve">budoucímu </w:t>
      </w:r>
      <w:r w:rsidR="00AB799F" w:rsidRPr="00822533">
        <w:rPr>
          <w:rFonts w:ascii="Segoe UI" w:hAnsi="Segoe UI" w:cs="Segoe UI"/>
          <w:sz w:val="20"/>
          <w:szCs w:val="20"/>
        </w:rPr>
        <w:t>oprávněnému</w:t>
      </w:r>
      <w:r w:rsidR="005B53FA" w:rsidRPr="00822533">
        <w:rPr>
          <w:rFonts w:ascii="Segoe UI" w:hAnsi="Segoe UI" w:cs="Segoe UI"/>
          <w:sz w:val="20"/>
          <w:szCs w:val="20"/>
        </w:rPr>
        <w:t xml:space="preserve">. </w:t>
      </w:r>
    </w:p>
    <w:p w14:paraId="532484F8" w14:textId="77777777" w:rsidR="005B53FA" w:rsidRPr="00822533" w:rsidRDefault="005B53FA" w:rsidP="005B53FA">
      <w:pPr>
        <w:pStyle w:val="odstpolV"/>
        <w:numPr>
          <w:ilvl w:val="0"/>
          <w:numId w:val="0"/>
        </w:numPr>
        <w:tabs>
          <w:tab w:val="left" w:pos="284"/>
        </w:tabs>
        <w:spacing w:after="0"/>
        <w:rPr>
          <w:rFonts w:ascii="Segoe UI" w:hAnsi="Segoe UI" w:cs="Segoe UI"/>
          <w:sz w:val="20"/>
          <w:szCs w:val="20"/>
        </w:rPr>
      </w:pPr>
    </w:p>
    <w:p w14:paraId="3A85020C" w14:textId="035BE422" w:rsidR="005F360B" w:rsidRPr="00822533" w:rsidRDefault="005B53FA" w:rsidP="00C66B3D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lastRenderedPageBreak/>
        <w:t>Budoucí</w:t>
      </w:r>
      <w:r w:rsidR="00D269FC" w:rsidRPr="00822533">
        <w:rPr>
          <w:rFonts w:ascii="Segoe UI" w:hAnsi="Segoe UI" w:cs="Segoe UI"/>
          <w:sz w:val="20"/>
          <w:szCs w:val="20"/>
        </w:rPr>
        <w:t xml:space="preserve"> povinný a budoucí</w:t>
      </w:r>
      <w:r w:rsidRPr="00822533">
        <w:rPr>
          <w:rFonts w:ascii="Segoe UI" w:hAnsi="Segoe UI" w:cs="Segoe UI"/>
          <w:sz w:val="20"/>
          <w:szCs w:val="20"/>
        </w:rPr>
        <w:t xml:space="preserve"> </w:t>
      </w:r>
      <w:r w:rsidR="00AB799F" w:rsidRPr="00822533">
        <w:rPr>
          <w:rFonts w:ascii="Segoe UI" w:hAnsi="Segoe UI" w:cs="Segoe UI"/>
          <w:sz w:val="20"/>
          <w:szCs w:val="20"/>
        </w:rPr>
        <w:t>oprávněný</w:t>
      </w:r>
      <w:r w:rsidRPr="00822533">
        <w:rPr>
          <w:rFonts w:ascii="Segoe UI" w:hAnsi="Segoe UI" w:cs="Segoe UI"/>
          <w:sz w:val="20"/>
          <w:szCs w:val="20"/>
        </w:rPr>
        <w:t xml:space="preserve"> se zavazují nejpozději do 30 dnů od doručení</w:t>
      </w:r>
      <w:r w:rsidR="00D269FC" w:rsidRPr="00822533">
        <w:rPr>
          <w:rFonts w:ascii="Segoe UI" w:hAnsi="Segoe UI" w:cs="Segoe UI"/>
          <w:sz w:val="20"/>
          <w:szCs w:val="20"/>
        </w:rPr>
        <w:t xml:space="preserve"> </w:t>
      </w:r>
      <w:r w:rsidR="006E3AF7" w:rsidRPr="00822533">
        <w:rPr>
          <w:rFonts w:ascii="Segoe UI" w:hAnsi="Segoe UI" w:cs="Segoe UI"/>
          <w:sz w:val="20"/>
          <w:szCs w:val="20"/>
        </w:rPr>
        <w:t xml:space="preserve">návrhu smlouvy smlouvu o VB </w:t>
      </w:r>
      <w:r w:rsidR="00D269FC" w:rsidRPr="00822533">
        <w:rPr>
          <w:rFonts w:ascii="Segoe UI" w:hAnsi="Segoe UI" w:cs="Segoe UI"/>
          <w:sz w:val="20"/>
          <w:szCs w:val="20"/>
        </w:rPr>
        <w:t>v tomto pořadí</w:t>
      </w:r>
      <w:r w:rsidRPr="00822533">
        <w:rPr>
          <w:rFonts w:ascii="Segoe UI" w:hAnsi="Segoe UI" w:cs="Segoe UI"/>
          <w:sz w:val="20"/>
          <w:szCs w:val="20"/>
        </w:rPr>
        <w:t xml:space="preserve"> </w:t>
      </w:r>
      <w:r w:rsidR="006E3AF7" w:rsidRPr="00822533">
        <w:rPr>
          <w:rFonts w:ascii="Segoe UI" w:hAnsi="Segoe UI" w:cs="Segoe UI"/>
          <w:sz w:val="20"/>
          <w:szCs w:val="20"/>
        </w:rPr>
        <w:t>podepsat</w:t>
      </w:r>
      <w:r w:rsidR="00D269FC" w:rsidRPr="00822533">
        <w:rPr>
          <w:rFonts w:ascii="Segoe UI" w:hAnsi="Segoe UI" w:cs="Segoe UI"/>
          <w:sz w:val="20"/>
          <w:szCs w:val="20"/>
        </w:rPr>
        <w:t>, přičemž na jejím prvopisu úředně ověří svůj vlastnoruční podpis</w:t>
      </w:r>
      <w:r w:rsidR="003533AB">
        <w:rPr>
          <w:rFonts w:ascii="Segoe UI" w:hAnsi="Segoe UI" w:cs="Segoe UI"/>
          <w:sz w:val="20"/>
          <w:szCs w:val="20"/>
        </w:rPr>
        <w:t xml:space="preserve">, </w:t>
      </w:r>
      <w:r w:rsidR="00560AB5">
        <w:rPr>
          <w:rFonts w:ascii="Segoe UI" w:hAnsi="Segoe UI" w:cs="Segoe UI"/>
          <w:sz w:val="20"/>
          <w:szCs w:val="20"/>
        </w:rPr>
        <w:t>nemají-li u příslušného katastrálního úřadu založené podpisové vzory</w:t>
      </w:r>
      <w:r w:rsidR="00D269FC" w:rsidRPr="00822533">
        <w:rPr>
          <w:rFonts w:ascii="Segoe UI" w:hAnsi="Segoe UI" w:cs="Segoe UI"/>
          <w:sz w:val="20"/>
          <w:szCs w:val="20"/>
        </w:rPr>
        <w:t>, a prokazatelně ji doručit investorovi</w:t>
      </w:r>
      <w:r w:rsidR="005029E3" w:rsidRPr="00822533">
        <w:rPr>
          <w:rFonts w:ascii="Segoe UI" w:hAnsi="Segoe UI" w:cs="Segoe UI"/>
          <w:sz w:val="20"/>
          <w:szCs w:val="20"/>
        </w:rPr>
        <w:t>, který následně podá návrh na zápis věcného břemene do katastru nemovitostí.</w:t>
      </w:r>
      <w:r w:rsidR="005F360B">
        <w:rPr>
          <w:rFonts w:ascii="Segoe UI" w:hAnsi="Segoe UI" w:cs="Segoe UI"/>
          <w:sz w:val="20"/>
          <w:szCs w:val="20"/>
        </w:rPr>
        <w:t xml:space="preserve"> </w:t>
      </w:r>
    </w:p>
    <w:p w14:paraId="64212905" w14:textId="77777777" w:rsidR="009E11AF" w:rsidRPr="009E11AF" w:rsidRDefault="009E11AF" w:rsidP="00CF1786">
      <w:pPr>
        <w:pStyle w:val="odstpolV"/>
        <w:numPr>
          <w:ilvl w:val="0"/>
          <w:numId w:val="0"/>
        </w:numPr>
        <w:tabs>
          <w:tab w:val="left" w:pos="284"/>
        </w:tabs>
        <w:spacing w:after="0"/>
        <w:ind w:left="681" w:hanging="397"/>
        <w:rPr>
          <w:rFonts w:ascii="Segoe UI" w:hAnsi="Segoe UI" w:cs="Segoe UI"/>
          <w:sz w:val="20"/>
          <w:szCs w:val="20"/>
        </w:rPr>
      </w:pPr>
    </w:p>
    <w:p w14:paraId="2C9E7AA7" w14:textId="40F43B5C" w:rsidR="009E11AF" w:rsidRDefault="009E58E3" w:rsidP="00CF1786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9E58E3">
        <w:rPr>
          <w:rFonts w:ascii="Segoe UI" w:hAnsi="Segoe UI" w:cs="Segoe UI"/>
          <w:sz w:val="20"/>
          <w:szCs w:val="20"/>
        </w:rPr>
        <w:t>Smluvní strany se dohodly na úplatě za zřízení věcného břemene ve výši …..</w:t>
      </w:r>
      <w:r w:rsidR="005104DC">
        <w:rPr>
          <w:rFonts w:ascii="Segoe UI" w:hAnsi="Segoe UI" w:cs="Segoe UI"/>
          <w:sz w:val="20"/>
          <w:szCs w:val="20"/>
        </w:rPr>
        <w:t xml:space="preserve"> </w:t>
      </w:r>
      <w:r w:rsidR="00CB01B7">
        <w:rPr>
          <w:rFonts w:ascii="Segoe UI" w:hAnsi="Segoe UI" w:cs="Segoe UI"/>
          <w:sz w:val="20"/>
          <w:szCs w:val="20"/>
        </w:rPr>
        <w:t>(</w:t>
      </w:r>
      <w:r w:rsidRPr="009E58E3">
        <w:rPr>
          <w:rFonts w:ascii="Segoe UI" w:hAnsi="Segoe UI" w:cs="Segoe UI"/>
          <w:sz w:val="20"/>
          <w:szCs w:val="20"/>
        </w:rPr>
        <w:t>10.000</w:t>
      </w:r>
      <w:r w:rsidR="00CB01B7">
        <w:rPr>
          <w:rFonts w:ascii="Segoe UI" w:hAnsi="Segoe UI" w:cs="Segoe UI"/>
          <w:sz w:val="20"/>
          <w:szCs w:val="20"/>
        </w:rPr>
        <w:t xml:space="preserve">,- </w:t>
      </w:r>
      <w:r w:rsidRPr="009E58E3">
        <w:rPr>
          <w:rFonts w:ascii="Segoe UI" w:hAnsi="Segoe UI" w:cs="Segoe UI"/>
          <w:sz w:val="20"/>
          <w:szCs w:val="20"/>
        </w:rPr>
        <w:t>Kč x p</w:t>
      </w:r>
      <w:r w:rsidR="00242497">
        <w:rPr>
          <w:rFonts w:ascii="Segoe UI" w:hAnsi="Segoe UI" w:cs="Segoe UI"/>
          <w:sz w:val="20"/>
          <w:szCs w:val="20"/>
        </w:rPr>
        <w:t>očet pozemků</w:t>
      </w:r>
      <w:r w:rsidR="00CB01B7">
        <w:rPr>
          <w:rFonts w:ascii="Segoe UI" w:hAnsi="Segoe UI" w:cs="Segoe UI"/>
          <w:sz w:val="20"/>
          <w:szCs w:val="20"/>
        </w:rPr>
        <w:t>)</w:t>
      </w:r>
      <w:r w:rsidR="00242497">
        <w:rPr>
          <w:rFonts w:ascii="Segoe UI" w:hAnsi="Segoe UI" w:cs="Segoe UI"/>
          <w:sz w:val="20"/>
          <w:szCs w:val="20"/>
        </w:rPr>
        <w:t xml:space="preserve"> tj….. ,- Kč/ bez</w:t>
      </w:r>
      <w:r w:rsidRPr="009E58E3">
        <w:rPr>
          <w:rFonts w:ascii="Segoe UI" w:hAnsi="Segoe UI" w:cs="Segoe UI"/>
          <w:sz w:val="20"/>
          <w:szCs w:val="20"/>
        </w:rPr>
        <w:t xml:space="preserve"> DPH. Investor se zavazuje poukázat jednorázovou úplatu na výše uvedený účet budoucího povinného, nebude-li účet </w:t>
      </w:r>
      <w:commentRangeStart w:id="13"/>
      <w:r w:rsidRPr="009E58E3">
        <w:rPr>
          <w:rFonts w:ascii="Segoe UI" w:hAnsi="Segoe UI" w:cs="Segoe UI"/>
          <w:sz w:val="20"/>
          <w:szCs w:val="20"/>
        </w:rPr>
        <w:t>uvede</w:t>
      </w:r>
      <w:r w:rsidRPr="000F0868">
        <w:rPr>
          <w:rFonts w:ascii="Segoe UI" w:hAnsi="Segoe UI" w:cs="Segoe UI"/>
          <w:sz w:val="20"/>
          <w:szCs w:val="20"/>
          <w:highlight w:val="yellow"/>
          <w:rPrChange w:id="14" w:author="Lokajíček Jan, JUDr." w:date="2022-06-13T14:47:00Z">
            <w:rPr>
              <w:rFonts w:ascii="Segoe UI" w:hAnsi="Segoe UI" w:cs="Segoe UI"/>
              <w:sz w:val="20"/>
              <w:szCs w:val="20"/>
            </w:rPr>
          </w:rPrChange>
        </w:rPr>
        <w:t>n</w:t>
      </w:r>
      <w:commentRangeEnd w:id="13"/>
      <w:r w:rsidR="000F0868">
        <w:rPr>
          <w:rStyle w:val="Odkaznakoment"/>
        </w:rPr>
        <w:commentReference w:id="13"/>
      </w:r>
      <w:ins w:id="15" w:author="Lokajíček Jan, JUDr." w:date="2022-06-13T14:47:00Z">
        <w:r w:rsidR="000F0868" w:rsidRPr="000F0868">
          <w:rPr>
            <w:rFonts w:ascii="Segoe UI" w:hAnsi="Segoe UI" w:cs="Segoe UI"/>
            <w:sz w:val="20"/>
            <w:szCs w:val="20"/>
            <w:highlight w:val="yellow"/>
            <w:rPrChange w:id="16" w:author="Lokajíček Jan, JUDr." w:date="2022-06-13T14:47:00Z">
              <w:rPr>
                <w:rFonts w:ascii="Segoe UI" w:hAnsi="Segoe UI" w:cs="Segoe UI"/>
                <w:sz w:val="20"/>
                <w:szCs w:val="20"/>
              </w:rPr>
            </w:rPrChange>
          </w:rPr>
          <w:t>,</w:t>
        </w:r>
      </w:ins>
      <w:r w:rsidRPr="009E58E3">
        <w:rPr>
          <w:rFonts w:ascii="Segoe UI" w:hAnsi="Segoe UI" w:cs="Segoe UI"/>
          <w:sz w:val="20"/>
          <w:szCs w:val="20"/>
        </w:rPr>
        <w:t xml:space="preserve"> pak poštovní poukázkou na výše uvedenou adresu budoucího povinného </w:t>
      </w:r>
      <w:r w:rsidR="00242497">
        <w:rPr>
          <w:rFonts w:ascii="Segoe UI" w:hAnsi="Segoe UI" w:cs="Segoe UI"/>
          <w:sz w:val="20"/>
          <w:szCs w:val="20"/>
        </w:rPr>
        <w:t>d</w:t>
      </w:r>
      <w:r w:rsidRPr="009E58E3">
        <w:rPr>
          <w:rFonts w:ascii="Segoe UI" w:hAnsi="Segoe UI" w:cs="Segoe UI"/>
          <w:sz w:val="20"/>
          <w:szCs w:val="20"/>
        </w:rPr>
        <w:t>o 60 dní od doručení vyrozumění z katastru nemovitostí o zápisu práva odpovídajícího věcnému břemeni ve prospěch budoucího oprávněného do kat</w:t>
      </w:r>
      <w:r w:rsidR="00242497">
        <w:rPr>
          <w:rFonts w:ascii="Segoe UI" w:hAnsi="Segoe UI" w:cs="Segoe UI"/>
          <w:sz w:val="20"/>
          <w:szCs w:val="20"/>
        </w:rPr>
        <w:t>astru nemovitostí investorovi</w:t>
      </w:r>
      <w:r w:rsidRPr="009E58E3">
        <w:rPr>
          <w:rFonts w:ascii="Segoe UI" w:hAnsi="Segoe UI" w:cs="Segoe UI"/>
          <w:sz w:val="20"/>
          <w:szCs w:val="20"/>
        </w:rPr>
        <w:t xml:space="preserve">/resp. na základě daňového dokladu vystaveného budoucím povinným se splatností 60 dní od doručení daňového dokladu investorovi. </w:t>
      </w:r>
    </w:p>
    <w:p w14:paraId="42B36EFE" w14:textId="14ED9770" w:rsidR="0046794A" w:rsidRPr="009E58E3" w:rsidRDefault="009E58E3" w:rsidP="00CF1786">
      <w:pPr>
        <w:pStyle w:val="odstpolV"/>
        <w:numPr>
          <w:ilvl w:val="0"/>
          <w:numId w:val="0"/>
        </w:numPr>
        <w:tabs>
          <w:tab w:val="left" w:pos="284"/>
        </w:tabs>
        <w:spacing w:after="0"/>
        <w:ind w:left="681" w:hanging="397"/>
        <w:rPr>
          <w:rFonts w:ascii="Segoe UI" w:hAnsi="Segoe UI" w:cs="Segoe UI"/>
          <w:sz w:val="20"/>
          <w:szCs w:val="20"/>
        </w:rPr>
      </w:pPr>
      <w:r w:rsidRPr="009E58E3">
        <w:rPr>
          <w:rFonts w:ascii="Segoe UI" w:hAnsi="Segoe UI" w:cs="Segoe UI"/>
          <w:sz w:val="20"/>
          <w:szCs w:val="20"/>
        </w:rPr>
        <w:t xml:space="preserve">                  </w:t>
      </w:r>
    </w:p>
    <w:p w14:paraId="78B5DF0F" w14:textId="0C0C3BB8" w:rsidR="00DE6986" w:rsidRPr="00822533" w:rsidRDefault="00DE6986" w:rsidP="0042377B">
      <w:pPr>
        <w:pStyle w:val="odstpolV"/>
        <w:numPr>
          <w:ilvl w:val="0"/>
          <w:numId w:val="9"/>
        </w:numPr>
        <w:tabs>
          <w:tab w:val="left" w:pos="284"/>
        </w:tabs>
        <w:spacing w:after="0"/>
        <w:ind w:left="284" w:hanging="284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Budoucí oprávněný se </w:t>
      </w:r>
      <w:r w:rsidRPr="00CF1786">
        <w:rPr>
          <w:rFonts w:ascii="Segoe UI" w:hAnsi="Segoe UI" w:cs="Segoe UI"/>
          <w:sz w:val="20"/>
          <w:szCs w:val="20"/>
        </w:rPr>
        <w:t xml:space="preserve">zavazuje </w:t>
      </w:r>
      <w:r w:rsidR="00E43B73" w:rsidRPr="00CF1786">
        <w:rPr>
          <w:rFonts w:ascii="Segoe UI" w:hAnsi="Segoe UI" w:cs="Segoe UI"/>
          <w:sz w:val="20"/>
          <w:szCs w:val="20"/>
        </w:rPr>
        <w:t xml:space="preserve">práva z </w:t>
      </w:r>
      <w:r w:rsidRPr="00CF1786">
        <w:rPr>
          <w:rFonts w:ascii="Segoe UI" w:hAnsi="Segoe UI" w:cs="Segoe UI"/>
          <w:sz w:val="20"/>
          <w:szCs w:val="20"/>
        </w:rPr>
        <w:t>věcné</w:t>
      </w:r>
      <w:r w:rsidR="00E43B73" w:rsidRPr="00CF1786">
        <w:rPr>
          <w:rFonts w:ascii="Segoe UI" w:hAnsi="Segoe UI" w:cs="Segoe UI"/>
          <w:sz w:val="20"/>
          <w:szCs w:val="20"/>
        </w:rPr>
        <w:t>ho</w:t>
      </w:r>
      <w:r w:rsidRPr="00CF1786">
        <w:rPr>
          <w:rFonts w:ascii="Segoe UI" w:hAnsi="Segoe UI" w:cs="Segoe UI"/>
          <w:sz w:val="20"/>
          <w:szCs w:val="20"/>
        </w:rPr>
        <w:t xml:space="preserve"> břemen</w:t>
      </w:r>
      <w:r w:rsidR="00E43B73" w:rsidRPr="00CF1786">
        <w:rPr>
          <w:rFonts w:ascii="Segoe UI" w:hAnsi="Segoe UI" w:cs="Segoe UI"/>
          <w:sz w:val="20"/>
          <w:szCs w:val="20"/>
        </w:rPr>
        <w:t>e</w:t>
      </w:r>
      <w:r w:rsidRPr="00CF1786">
        <w:rPr>
          <w:rFonts w:ascii="Segoe UI" w:hAnsi="Segoe UI" w:cs="Segoe UI"/>
          <w:sz w:val="20"/>
          <w:szCs w:val="20"/>
        </w:rPr>
        <w:t xml:space="preserve"> přijmout a budoucí povinný</w:t>
      </w:r>
      <w:r w:rsidR="0047393F" w:rsidRPr="00CF1786">
        <w:rPr>
          <w:rFonts w:ascii="Segoe UI" w:hAnsi="Segoe UI" w:cs="Segoe UI"/>
          <w:sz w:val="20"/>
          <w:szCs w:val="20"/>
        </w:rPr>
        <w:t xml:space="preserve"> se zavazuje výkon těchto práv </w:t>
      </w:r>
      <w:r w:rsidRPr="00CF1786">
        <w:rPr>
          <w:rFonts w:ascii="Segoe UI" w:hAnsi="Segoe UI" w:cs="Segoe UI"/>
          <w:sz w:val="20"/>
          <w:szCs w:val="20"/>
        </w:rPr>
        <w:t>trpět.</w:t>
      </w:r>
    </w:p>
    <w:p w14:paraId="5884B083" w14:textId="77777777" w:rsidR="00350587" w:rsidRPr="00822533" w:rsidRDefault="00350587" w:rsidP="006C6C9A">
      <w:pPr>
        <w:pStyle w:val="odstpolV"/>
        <w:numPr>
          <w:ilvl w:val="0"/>
          <w:numId w:val="0"/>
        </w:numPr>
        <w:tabs>
          <w:tab w:val="left" w:pos="284"/>
        </w:tabs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21E0222D" w14:textId="77777777" w:rsidR="00B81659" w:rsidRPr="00822533" w:rsidRDefault="00725495" w:rsidP="006C6C9A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III</w:t>
      </w:r>
      <w:r w:rsidR="00B81659" w:rsidRPr="00822533">
        <w:rPr>
          <w:rFonts w:ascii="Segoe UI" w:hAnsi="Segoe UI" w:cs="Segoe UI"/>
          <w:b/>
        </w:rPr>
        <w:t>.</w:t>
      </w:r>
    </w:p>
    <w:p w14:paraId="2E8BE167" w14:textId="77777777" w:rsidR="00725495" w:rsidRPr="00822533" w:rsidRDefault="00725495" w:rsidP="006C6C9A">
      <w:pPr>
        <w:jc w:val="center"/>
        <w:rPr>
          <w:rFonts w:ascii="Segoe UI" w:hAnsi="Segoe UI" w:cs="Segoe UI"/>
          <w:b/>
        </w:rPr>
      </w:pPr>
    </w:p>
    <w:p w14:paraId="47530A14" w14:textId="77777777" w:rsidR="00725495" w:rsidRPr="00822533" w:rsidRDefault="00725495" w:rsidP="00725495">
      <w:pPr>
        <w:tabs>
          <w:tab w:val="left" w:pos="3480"/>
        </w:tabs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 xml:space="preserve">Náklady spojené s běžným udržováním budoucího </w:t>
      </w:r>
      <w:r w:rsidR="009A77AC" w:rsidRPr="00822533">
        <w:rPr>
          <w:rFonts w:ascii="Segoe UI" w:hAnsi="Segoe UI" w:cs="Segoe UI"/>
        </w:rPr>
        <w:t>služebného</w:t>
      </w:r>
      <w:r w:rsidRPr="00822533">
        <w:rPr>
          <w:rFonts w:ascii="Segoe UI" w:hAnsi="Segoe UI" w:cs="Segoe UI"/>
        </w:rPr>
        <w:t xml:space="preserve"> pozemku ponese budoucí povinný. </w:t>
      </w:r>
    </w:p>
    <w:p w14:paraId="57B67D0D" w14:textId="271D5824" w:rsidR="00725495" w:rsidRPr="00822533" w:rsidRDefault="00725495" w:rsidP="00725495">
      <w:pPr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 xml:space="preserve">Náklady spojené se zřízením věcného břemene ponese </w:t>
      </w:r>
      <w:r w:rsidR="00C23390" w:rsidRPr="00822533">
        <w:rPr>
          <w:rFonts w:ascii="Segoe UI" w:hAnsi="Segoe UI" w:cs="Segoe UI"/>
        </w:rPr>
        <w:t>investor</w:t>
      </w:r>
      <w:r w:rsidRPr="00822533">
        <w:rPr>
          <w:rFonts w:ascii="Segoe UI" w:hAnsi="Segoe UI" w:cs="Segoe UI"/>
        </w:rPr>
        <w:t>.</w:t>
      </w:r>
      <w:r w:rsidR="00B3722F" w:rsidRPr="00822533">
        <w:rPr>
          <w:rFonts w:ascii="Segoe UI" w:hAnsi="Segoe UI" w:cs="Segoe UI"/>
        </w:rPr>
        <w:t xml:space="preserve"> </w:t>
      </w:r>
    </w:p>
    <w:p w14:paraId="5EE9A702" w14:textId="77777777" w:rsidR="00B3722F" w:rsidRPr="00822533" w:rsidRDefault="00B3722F" w:rsidP="00B3722F">
      <w:pPr>
        <w:jc w:val="both"/>
        <w:rPr>
          <w:rFonts w:ascii="Segoe UI" w:hAnsi="Segoe UI" w:cs="Segoe UI"/>
          <w:b/>
        </w:rPr>
      </w:pPr>
      <w:r w:rsidRPr="00822533">
        <w:rPr>
          <w:rFonts w:ascii="Segoe UI" w:hAnsi="Segoe UI" w:cs="Segoe UI"/>
        </w:rPr>
        <w:t xml:space="preserve">Náklady spojené s údržbou plynárenského zařízení ponese budoucí oprávněný. </w:t>
      </w:r>
    </w:p>
    <w:p w14:paraId="32CFA804" w14:textId="77777777" w:rsidR="004E46B1" w:rsidRPr="00822533" w:rsidRDefault="004E46B1" w:rsidP="006C6C9A">
      <w:pPr>
        <w:tabs>
          <w:tab w:val="left" w:pos="0"/>
        </w:tabs>
        <w:jc w:val="center"/>
        <w:rPr>
          <w:rFonts w:ascii="Segoe UI" w:hAnsi="Segoe UI" w:cs="Segoe UI"/>
        </w:rPr>
      </w:pPr>
    </w:p>
    <w:p w14:paraId="0049E53C" w14:textId="77777777" w:rsidR="00CB07DC" w:rsidRPr="00822533" w:rsidRDefault="004D1A76" w:rsidP="006C6C9A">
      <w:pPr>
        <w:tabs>
          <w:tab w:val="left" w:pos="0"/>
        </w:tabs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I</w:t>
      </w:r>
      <w:r w:rsidR="00CB07DC" w:rsidRPr="00822533">
        <w:rPr>
          <w:rFonts w:ascii="Segoe UI" w:hAnsi="Segoe UI" w:cs="Segoe UI"/>
          <w:b/>
        </w:rPr>
        <w:t>V.</w:t>
      </w:r>
    </w:p>
    <w:p w14:paraId="2DEBE067" w14:textId="77777777" w:rsidR="00725495" w:rsidRPr="00822533" w:rsidRDefault="00725495" w:rsidP="006C6C9A">
      <w:pPr>
        <w:jc w:val="center"/>
        <w:rPr>
          <w:rFonts w:ascii="Segoe UI" w:hAnsi="Segoe UI" w:cs="Segoe UI"/>
          <w:b/>
        </w:rPr>
      </w:pPr>
    </w:p>
    <w:p w14:paraId="4D0C8C56" w14:textId="09879CD6" w:rsidR="00025982" w:rsidRPr="000E6BF3" w:rsidRDefault="00025982" w:rsidP="00EE6053">
      <w:pPr>
        <w:pStyle w:val="Odstavecseseznamem"/>
        <w:numPr>
          <w:ilvl w:val="0"/>
          <w:numId w:val="10"/>
        </w:numPr>
        <w:ind w:left="284" w:hanging="284"/>
        <w:jc w:val="both"/>
        <w:rPr>
          <w:rFonts w:ascii="Segoe UI" w:hAnsi="Segoe UI" w:cs="Segoe UI"/>
        </w:rPr>
      </w:pPr>
      <w:r w:rsidRPr="000E6BF3">
        <w:rPr>
          <w:rFonts w:ascii="Segoe UI" w:hAnsi="Segoe UI" w:cs="Segoe UI"/>
        </w:rPr>
        <w:t>Budoucí povinný se pro případ převodu vlastnického práva k budoucímu služebnému pozemku na třetí osobu před uzavřením smlouvy o VB zavazuje postoupit za souhlasu budoucího oprávněného a investora na tuto třetí osobu současně i tuto smlouvu, případně zajistit uzavření nové smlouvy o budoucí smlouvě o zřízení věcného břemene mezi budoucím oprávněným, investorem a touto třetí osobou</w:t>
      </w:r>
      <w:r w:rsidR="001E3A4F" w:rsidRPr="000E6BF3">
        <w:rPr>
          <w:rFonts w:ascii="Segoe UI" w:hAnsi="Segoe UI" w:cs="Segoe UI"/>
        </w:rPr>
        <w:t>,</w:t>
      </w:r>
      <w:r w:rsidR="00070386" w:rsidRPr="000E6BF3">
        <w:rPr>
          <w:rFonts w:ascii="Segoe UI" w:hAnsi="Segoe UI" w:cs="Segoe UI"/>
        </w:rPr>
        <w:t xml:space="preserve"> </w:t>
      </w:r>
      <w:r w:rsidR="001E3A4F" w:rsidRPr="000E6BF3">
        <w:rPr>
          <w:rFonts w:ascii="Segoe UI" w:hAnsi="Segoe UI" w:cs="Segoe UI"/>
        </w:rPr>
        <w:t>a to za stejných podmínek, které jsou uvedeny v této smlouvě. T</w:t>
      </w:r>
      <w:r w:rsidR="00070386" w:rsidRPr="000E6BF3">
        <w:rPr>
          <w:rFonts w:ascii="Segoe UI" w:hAnsi="Segoe UI" w:cs="Segoe UI"/>
        </w:rPr>
        <w:t>o neplatí, je-li touto třetí osobou investor</w:t>
      </w:r>
      <w:r w:rsidRPr="000E6BF3">
        <w:rPr>
          <w:rFonts w:ascii="Segoe UI" w:hAnsi="Segoe UI" w:cs="Segoe UI"/>
        </w:rPr>
        <w:t>. V opačném případě vzniká budoucímu oprávněnému</w:t>
      </w:r>
      <w:r w:rsidR="00B3722F" w:rsidRPr="000E6BF3">
        <w:rPr>
          <w:rFonts w:ascii="Segoe UI" w:hAnsi="Segoe UI" w:cs="Segoe UI"/>
        </w:rPr>
        <w:t xml:space="preserve"> a investorovi</w:t>
      </w:r>
      <w:r w:rsidRPr="000E6BF3">
        <w:rPr>
          <w:rFonts w:ascii="Segoe UI" w:hAnsi="Segoe UI" w:cs="Segoe UI"/>
        </w:rPr>
        <w:t xml:space="preserve"> nárok na náhradu škody způsobené porušením povinností z této smlouvy vyplývajících.</w:t>
      </w:r>
    </w:p>
    <w:p w14:paraId="75709AF4" w14:textId="77777777" w:rsidR="00025982" w:rsidRPr="00822533" w:rsidRDefault="00025982" w:rsidP="00025982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7BF56910" w14:textId="3E154F24" w:rsidR="00025982" w:rsidRPr="000E6BF3" w:rsidRDefault="00025982" w:rsidP="00EE6053">
      <w:pPr>
        <w:pStyle w:val="Odstavecseseznamem"/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0E6BF3">
        <w:rPr>
          <w:rFonts w:ascii="Segoe UI" w:hAnsi="Segoe UI" w:cs="Segoe UI"/>
        </w:rPr>
        <w:t>Budoucí oprávněný a investor se pro případ převodu vlastnického práva k plynárenskému zařízení, případně jeho části, na třetí osobu před uzavřením smlouvy o VB zavazuj</w:t>
      </w:r>
      <w:r w:rsidR="00B3722F" w:rsidRPr="000E6BF3">
        <w:rPr>
          <w:rFonts w:ascii="Segoe UI" w:hAnsi="Segoe UI" w:cs="Segoe UI"/>
        </w:rPr>
        <w:t>í</w:t>
      </w:r>
      <w:r w:rsidRPr="000E6BF3">
        <w:rPr>
          <w:rFonts w:ascii="Segoe UI" w:hAnsi="Segoe UI" w:cs="Segoe UI"/>
        </w:rPr>
        <w:t xml:space="preserve"> postoupit za souhlasu budoucího povinného na tuto třetí osobu současně i tuto smlouvu, případně zajistit uzavření nové smlouvy o budoucí smlouvě o zřízení věcného břemene mezi budoucím povinným, investorem a touto třetí osobou</w:t>
      </w:r>
      <w:r w:rsidR="001E3A4F" w:rsidRPr="000E6BF3">
        <w:rPr>
          <w:rFonts w:ascii="Segoe UI" w:hAnsi="Segoe UI" w:cs="Segoe UI"/>
        </w:rPr>
        <w:t>, a to za stejných podmínek, které jsou uvedeny v této smlouvě</w:t>
      </w:r>
      <w:r w:rsidRPr="000E6BF3">
        <w:rPr>
          <w:rFonts w:ascii="Segoe UI" w:hAnsi="Segoe UI" w:cs="Segoe UI"/>
        </w:rPr>
        <w:t>.</w:t>
      </w:r>
    </w:p>
    <w:p w14:paraId="7AA9B7B5" w14:textId="77777777" w:rsidR="004E46B1" w:rsidRPr="00822533" w:rsidRDefault="004E46B1" w:rsidP="0046794A">
      <w:pPr>
        <w:jc w:val="center"/>
        <w:rPr>
          <w:rFonts w:ascii="Segoe UI" w:hAnsi="Segoe UI" w:cs="Segoe UI"/>
          <w:b/>
        </w:rPr>
      </w:pPr>
    </w:p>
    <w:p w14:paraId="13BE5607" w14:textId="77777777" w:rsidR="0046794A" w:rsidRPr="00822533" w:rsidRDefault="0046794A" w:rsidP="00855146">
      <w:pPr>
        <w:tabs>
          <w:tab w:val="left" w:pos="0"/>
        </w:tabs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V.</w:t>
      </w:r>
    </w:p>
    <w:p w14:paraId="07F70DD5" w14:textId="77777777" w:rsidR="00855146" w:rsidRPr="00822533" w:rsidRDefault="00855146" w:rsidP="00855146">
      <w:pPr>
        <w:tabs>
          <w:tab w:val="left" w:pos="0"/>
        </w:tabs>
        <w:jc w:val="center"/>
        <w:rPr>
          <w:rFonts w:ascii="Segoe UI" w:hAnsi="Segoe UI" w:cs="Segoe UI"/>
          <w:b/>
        </w:rPr>
      </w:pPr>
    </w:p>
    <w:p w14:paraId="2BDA5C34" w14:textId="39CE9385" w:rsidR="0046794A" w:rsidRPr="00AE312F" w:rsidRDefault="0046794A" w:rsidP="00EE6053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Segoe UI" w:hAnsi="Segoe UI" w:cs="Segoe UI"/>
        </w:rPr>
      </w:pPr>
      <w:r w:rsidRPr="00AE312F">
        <w:rPr>
          <w:rFonts w:ascii="Segoe UI" w:hAnsi="Segoe UI" w:cs="Segoe UI"/>
        </w:rPr>
        <w:t xml:space="preserve">Smluvní strany se dohodly, že budoucí oprávněný a investor včetně všech jimi určených osob jsou v souvislosti s realizací stavby </w:t>
      </w:r>
      <w:r w:rsidR="00FF78D3" w:rsidRPr="00AE312F">
        <w:rPr>
          <w:rFonts w:ascii="Segoe UI" w:hAnsi="Segoe UI" w:cs="Segoe UI"/>
        </w:rPr>
        <w:t xml:space="preserve">uvedené v čl. I této smlouvy </w:t>
      </w:r>
      <w:r w:rsidRPr="00AE312F">
        <w:rPr>
          <w:rFonts w:ascii="Segoe UI" w:hAnsi="Segoe UI" w:cs="Segoe UI"/>
        </w:rPr>
        <w:t xml:space="preserve">oprávněni provádět na budoucím </w:t>
      </w:r>
      <w:r w:rsidR="009A77AC" w:rsidRPr="00AE312F">
        <w:rPr>
          <w:rFonts w:ascii="Segoe UI" w:hAnsi="Segoe UI" w:cs="Segoe UI"/>
        </w:rPr>
        <w:t xml:space="preserve">služebném </w:t>
      </w:r>
      <w:r w:rsidRPr="00AE312F">
        <w:rPr>
          <w:rFonts w:ascii="Segoe UI" w:hAnsi="Segoe UI" w:cs="Segoe UI"/>
        </w:rPr>
        <w:t xml:space="preserve">pozemku dočasné výkopy a další práce. </w:t>
      </w:r>
    </w:p>
    <w:p w14:paraId="730FF6BA" w14:textId="77777777" w:rsidR="0046794A" w:rsidRPr="00822533" w:rsidRDefault="0046794A" w:rsidP="0046794A">
      <w:pPr>
        <w:tabs>
          <w:tab w:val="left" w:pos="284"/>
        </w:tabs>
        <w:rPr>
          <w:rFonts w:ascii="Segoe UI" w:hAnsi="Segoe UI" w:cs="Segoe UI"/>
        </w:rPr>
      </w:pPr>
    </w:p>
    <w:p w14:paraId="4679347B" w14:textId="77777777" w:rsidR="0046794A" w:rsidRPr="00AE312F" w:rsidRDefault="0046794A" w:rsidP="00EE6053">
      <w:pPr>
        <w:pStyle w:val="Odstavecseseznamem"/>
        <w:numPr>
          <w:ilvl w:val="0"/>
          <w:numId w:val="11"/>
        </w:numPr>
        <w:tabs>
          <w:tab w:val="left" w:pos="284"/>
        </w:tabs>
        <w:ind w:left="284" w:hanging="284"/>
        <w:rPr>
          <w:rFonts w:ascii="Segoe UI" w:hAnsi="Segoe UI" w:cs="Segoe UI"/>
        </w:rPr>
      </w:pPr>
      <w:r w:rsidRPr="00AE312F">
        <w:rPr>
          <w:rFonts w:ascii="Segoe UI" w:hAnsi="Segoe UI" w:cs="Segoe UI"/>
        </w:rPr>
        <w:t>Předpokládané termíny realizace:</w:t>
      </w:r>
      <w:r w:rsidRPr="00AE312F">
        <w:rPr>
          <w:rFonts w:ascii="Segoe UI" w:hAnsi="Segoe UI" w:cs="Segoe UI"/>
        </w:rPr>
        <w:tab/>
        <w:t xml:space="preserve">zahájení prací  -                       </w:t>
      </w:r>
    </w:p>
    <w:p w14:paraId="32DF36B7" w14:textId="77777777" w:rsidR="0046794A" w:rsidRPr="00822533" w:rsidRDefault="0046794A" w:rsidP="0046794A">
      <w:pPr>
        <w:ind w:left="2832" w:firstLine="708"/>
        <w:rPr>
          <w:rFonts w:ascii="Segoe UI" w:hAnsi="Segoe UI" w:cs="Segoe UI"/>
          <w:b/>
        </w:rPr>
      </w:pPr>
      <w:r w:rsidRPr="00822533">
        <w:rPr>
          <w:rFonts w:ascii="Segoe UI" w:hAnsi="Segoe UI" w:cs="Segoe UI"/>
        </w:rPr>
        <w:t xml:space="preserve">ukončení prací -                     </w:t>
      </w:r>
    </w:p>
    <w:p w14:paraId="75748174" w14:textId="77777777" w:rsidR="00350587" w:rsidRPr="00822533" w:rsidRDefault="00350587" w:rsidP="006C6C9A">
      <w:pPr>
        <w:pStyle w:val="Nadpis4"/>
        <w:rPr>
          <w:rFonts w:ascii="Segoe UI" w:hAnsi="Segoe UI" w:cs="Segoe UI"/>
          <w:sz w:val="20"/>
        </w:rPr>
      </w:pPr>
    </w:p>
    <w:p w14:paraId="764FB136" w14:textId="77777777" w:rsidR="00D85BDA" w:rsidRPr="00822533" w:rsidRDefault="00D85BDA" w:rsidP="006C6C9A">
      <w:pPr>
        <w:pStyle w:val="Nadpis4"/>
        <w:rPr>
          <w:rFonts w:ascii="Segoe UI" w:hAnsi="Segoe UI" w:cs="Segoe UI"/>
          <w:sz w:val="20"/>
        </w:rPr>
      </w:pPr>
      <w:r w:rsidRPr="00822533">
        <w:rPr>
          <w:rFonts w:ascii="Segoe UI" w:hAnsi="Segoe UI" w:cs="Segoe UI"/>
          <w:sz w:val="20"/>
        </w:rPr>
        <w:t>VI.</w:t>
      </w:r>
    </w:p>
    <w:p w14:paraId="6A4E65CB" w14:textId="77777777" w:rsidR="005121DA" w:rsidRPr="00822533" w:rsidRDefault="005121DA" w:rsidP="006C6C9A">
      <w:pPr>
        <w:tabs>
          <w:tab w:val="left" w:pos="284"/>
        </w:tabs>
        <w:jc w:val="center"/>
        <w:rPr>
          <w:rFonts w:ascii="Segoe UI" w:hAnsi="Segoe UI" w:cs="Segoe UI"/>
        </w:rPr>
      </w:pPr>
    </w:p>
    <w:p w14:paraId="5CA3FC47" w14:textId="3A771E80" w:rsidR="00262A2F" w:rsidRPr="00CF1786" w:rsidRDefault="00262A2F" w:rsidP="00EE6053">
      <w:pPr>
        <w:pStyle w:val="stylText"/>
        <w:numPr>
          <w:ilvl w:val="0"/>
          <w:numId w:val="12"/>
        </w:numPr>
        <w:ind w:left="284" w:hanging="284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 xml:space="preserve">Pokud </w:t>
      </w:r>
      <w:r w:rsidR="00FF78D3" w:rsidRPr="00822533">
        <w:rPr>
          <w:rFonts w:ascii="Segoe UI" w:hAnsi="Segoe UI" w:cs="Segoe UI"/>
        </w:rPr>
        <w:t xml:space="preserve">by </w:t>
      </w:r>
      <w:r w:rsidRPr="00822533">
        <w:rPr>
          <w:rFonts w:ascii="Segoe UI" w:hAnsi="Segoe UI" w:cs="Segoe UI"/>
        </w:rPr>
        <w:t>byl budoucí povinný nebo</w:t>
      </w:r>
      <w:r w:rsidR="00FF78D3" w:rsidRPr="00822533">
        <w:rPr>
          <w:rFonts w:ascii="Segoe UI" w:hAnsi="Segoe UI" w:cs="Segoe UI"/>
        </w:rPr>
        <w:t xml:space="preserve"> jiný</w:t>
      </w:r>
      <w:r w:rsidRPr="00822533">
        <w:rPr>
          <w:rFonts w:ascii="Segoe UI" w:hAnsi="Segoe UI" w:cs="Segoe UI"/>
        </w:rPr>
        <w:t xml:space="preserve"> uživatel </w:t>
      </w:r>
      <w:r w:rsidR="00FF78D3" w:rsidRPr="00822533">
        <w:rPr>
          <w:rFonts w:ascii="Segoe UI" w:hAnsi="Segoe UI" w:cs="Segoe UI"/>
        </w:rPr>
        <w:t xml:space="preserve">budoucího služebného pozemku nebo jiné dotčené </w:t>
      </w:r>
      <w:r w:rsidRPr="00822533">
        <w:rPr>
          <w:rFonts w:ascii="Segoe UI" w:hAnsi="Segoe UI" w:cs="Segoe UI"/>
        </w:rPr>
        <w:t xml:space="preserve">nemovité věci v důsledku výkonu práv budoucího oprávněného jako provozovatele distribuční soustavy omezen </w:t>
      </w:r>
      <w:r w:rsidR="00FC4AE7" w:rsidRPr="00822533">
        <w:rPr>
          <w:rFonts w:ascii="Segoe UI" w:hAnsi="Segoe UI" w:cs="Segoe UI"/>
        </w:rPr>
        <w:t xml:space="preserve">dle ust. § 59 odst. 1 písm. e) až i) energetického zákona </w:t>
      </w:r>
      <w:r w:rsidRPr="00822533">
        <w:rPr>
          <w:rFonts w:ascii="Segoe UI" w:hAnsi="Segoe UI" w:cs="Segoe UI"/>
        </w:rPr>
        <w:t>v obvyklém užívání nemovité věci nebo mu vznikla újma na majetku, má právo na přiměřenou jednorázovou náhradu</w:t>
      </w:r>
      <w:r w:rsidR="000D7C7A">
        <w:rPr>
          <w:rFonts w:ascii="Segoe UI" w:hAnsi="Segoe UI" w:cs="Segoe UI"/>
        </w:rPr>
        <w:t xml:space="preserve"> </w:t>
      </w:r>
      <w:r w:rsidR="000D7C7A">
        <w:rPr>
          <w:rFonts w:ascii="Segoe UI" w:hAnsi="Segoe UI" w:cs="Segoe UI"/>
        </w:rPr>
        <w:lastRenderedPageBreak/>
        <w:t xml:space="preserve">v souladu s § 59 odst. 3 </w:t>
      </w:r>
      <w:r w:rsidR="000D7C7A" w:rsidRPr="00CF1786">
        <w:rPr>
          <w:rFonts w:ascii="Segoe UI" w:hAnsi="Segoe UI" w:cs="Segoe UI"/>
        </w:rPr>
        <w:t xml:space="preserve">energetického zákona. </w:t>
      </w:r>
      <w:r w:rsidRPr="00CF1786">
        <w:rPr>
          <w:rFonts w:ascii="Segoe UI" w:hAnsi="Segoe UI" w:cs="Segoe UI"/>
        </w:rPr>
        <w:t>Právo na náhradu lze uplatnit u provozovatele distribuční soustavy do 2 let ode dne, kdy k omezení nebo újmě došlo, jinak právo zaniká.</w:t>
      </w:r>
    </w:p>
    <w:p w14:paraId="7E500BF0" w14:textId="77777777" w:rsidR="00262A2F" w:rsidRPr="00CF1786" w:rsidRDefault="00262A2F" w:rsidP="00262A2F">
      <w:pPr>
        <w:tabs>
          <w:tab w:val="left" w:pos="284"/>
        </w:tabs>
        <w:jc w:val="both"/>
        <w:rPr>
          <w:rFonts w:ascii="Segoe UI" w:hAnsi="Segoe UI" w:cs="Segoe UI"/>
        </w:rPr>
      </w:pPr>
    </w:p>
    <w:p w14:paraId="79184369" w14:textId="7CB637A1" w:rsidR="00EC004A" w:rsidRPr="00CF1786" w:rsidRDefault="00FF78D3" w:rsidP="00EC004A">
      <w:pPr>
        <w:pStyle w:val="Odstavecseseznamem"/>
        <w:numPr>
          <w:ilvl w:val="0"/>
          <w:numId w:val="12"/>
        </w:numPr>
        <w:ind w:left="284" w:hanging="284"/>
        <w:jc w:val="both"/>
        <w:rPr>
          <w:rFonts w:ascii="Segoe UI" w:hAnsi="Segoe UI" w:cs="Segoe UI"/>
        </w:rPr>
      </w:pPr>
      <w:r w:rsidRPr="00CF1786">
        <w:rPr>
          <w:rFonts w:ascii="Segoe UI" w:hAnsi="Segoe UI" w:cs="Segoe UI"/>
        </w:rPr>
        <w:t>Budoucí oprávněný jako p</w:t>
      </w:r>
      <w:r w:rsidR="00262A2F" w:rsidRPr="00CF1786">
        <w:rPr>
          <w:rFonts w:ascii="Segoe UI" w:hAnsi="Segoe UI" w:cs="Segoe UI"/>
        </w:rPr>
        <w:t xml:space="preserve">rovozovatel distribuční soustavy je povinen co nejvíce šetřit práv vlastníků dotčených nemovitých věcí a vstup na jejich nemovitou věc </w:t>
      </w:r>
      <w:r w:rsidR="00BA3126" w:rsidRPr="00CF1786">
        <w:rPr>
          <w:rFonts w:ascii="Segoe UI" w:hAnsi="Segoe UI" w:cs="Segoe UI"/>
        </w:rPr>
        <w:t xml:space="preserve">jim </w:t>
      </w:r>
      <w:r w:rsidR="00262A2F" w:rsidRPr="00CF1786">
        <w:rPr>
          <w:rFonts w:ascii="Segoe UI" w:hAnsi="Segoe UI" w:cs="Segoe UI"/>
        </w:rPr>
        <w:t xml:space="preserve">oznámit. Po skončení prací </w:t>
      </w:r>
      <w:r w:rsidRPr="00CF1786">
        <w:rPr>
          <w:rFonts w:ascii="Segoe UI" w:hAnsi="Segoe UI" w:cs="Segoe UI"/>
        </w:rPr>
        <w:t xml:space="preserve">na nemovitosti </w:t>
      </w:r>
      <w:r w:rsidR="00262A2F" w:rsidRPr="00CF1786">
        <w:rPr>
          <w:rFonts w:ascii="Segoe UI" w:hAnsi="Segoe UI" w:cs="Segoe UI"/>
        </w:rPr>
        <w:t>je povinen uvést nemovitou věc do předchozího stavu, nebo není-li to možné s ohledem na povahu provedených prací, do stavu odpovídajícímu předchozímu účelu či užívání dotčené nemovité věci a oznámit tuto skutečnost vlastníku nemovité věci. Po provedení odstranění nebo okleštění stromoví je povinen na svůj náklad provést likvidaci vzniklého klestu a zbytků po těžbě.</w:t>
      </w:r>
    </w:p>
    <w:p w14:paraId="737CB818" w14:textId="77777777" w:rsidR="00350587" w:rsidRPr="00822533" w:rsidRDefault="00350587" w:rsidP="006C6C9A">
      <w:pPr>
        <w:jc w:val="center"/>
        <w:rPr>
          <w:rFonts w:ascii="Segoe UI" w:hAnsi="Segoe UI" w:cs="Segoe UI"/>
          <w:b/>
        </w:rPr>
      </w:pPr>
    </w:p>
    <w:p w14:paraId="1E49E881" w14:textId="77777777" w:rsidR="00B81659" w:rsidRPr="00822533" w:rsidRDefault="00D71B80" w:rsidP="006C6C9A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V</w:t>
      </w:r>
      <w:r w:rsidR="00D85BDA" w:rsidRPr="00822533">
        <w:rPr>
          <w:rFonts w:ascii="Segoe UI" w:hAnsi="Segoe UI" w:cs="Segoe UI"/>
          <w:b/>
        </w:rPr>
        <w:t>I</w:t>
      </w:r>
      <w:r w:rsidR="0046794A" w:rsidRPr="00822533">
        <w:rPr>
          <w:rFonts w:ascii="Segoe UI" w:hAnsi="Segoe UI" w:cs="Segoe UI"/>
          <w:b/>
        </w:rPr>
        <w:t>I</w:t>
      </w:r>
      <w:r w:rsidR="00B81659" w:rsidRPr="00822533">
        <w:rPr>
          <w:rFonts w:ascii="Segoe UI" w:hAnsi="Segoe UI" w:cs="Segoe UI"/>
          <w:b/>
        </w:rPr>
        <w:t>.</w:t>
      </w:r>
    </w:p>
    <w:p w14:paraId="146971C3" w14:textId="77777777" w:rsidR="00725495" w:rsidRPr="00822533" w:rsidRDefault="00725495" w:rsidP="006C6C9A">
      <w:pPr>
        <w:jc w:val="center"/>
        <w:rPr>
          <w:rFonts w:ascii="Segoe UI" w:hAnsi="Segoe UI" w:cs="Segoe UI"/>
          <w:b/>
        </w:rPr>
      </w:pPr>
    </w:p>
    <w:p w14:paraId="68013863" w14:textId="348EEA6A" w:rsidR="00942CA5" w:rsidRPr="00822533" w:rsidRDefault="00942CA5" w:rsidP="00942CA5">
      <w:pPr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GasNet,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245AD9" w:rsidRPr="00822533">
        <w:rPr>
          <w:rFonts w:ascii="Segoe UI" w:hAnsi="Segoe UI" w:cs="Segoe UI"/>
        </w:rPr>
        <w:t xml:space="preserve"> a příslušné vnitrostátní právní úpravy</w:t>
      </w:r>
      <w:r w:rsidRPr="00822533">
        <w:rPr>
          <w:rFonts w:ascii="Segoe UI" w:hAnsi="Segoe UI" w:cs="Segoe UI"/>
        </w:rPr>
        <w:t xml:space="preserve">, správcem osobních údajů subjektů údajů. Informace o jejich zpracování vyžadované platnými právními předpisy, včetně jejich rozsahu a účelu zpracování, přehledu práv a povinností GasNet, s.r.o. a aktualizovaného seznamu zpracovatelů osobních údajů, jsou zveřejněny na webové stránce GasNet, s.r.o. (www.gasnet.cz/cs/informace-o-zpracovani-osobnich-udaju) a při uzavírání </w:t>
      </w:r>
      <w:r w:rsidR="00245AD9" w:rsidRPr="00822533">
        <w:rPr>
          <w:rFonts w:ascii="Segoe UI" w:hAnsi="Segoe UI" w:cs="Segoe UI"/>
        </w:rPr>
        <w:t xml:space="preserve">této </w:t>
      </w:r>
      <w:r w:rsidRPr="00822533">
        <w:rPr>
          <w:rFonts w:ascii="Segoe UI" w:hAnsi="Segoe UI" w:cs="Segoe UI"/>
        </w:rPr>
        <w:t>smlouvy nebo kdykoli v průběhu jejího trvání budou subjektu údajů poskytnuty na jeho vyžádání, adresované písemně na adresu sídla GasNet, s.r.o. nebo do jeho datové schránky ID rdxzhzt.</w:t>
      </w:r>
    </w:p>
    <w:p w14:paraId="524EE3BE" w14:textId="77777777" w:rsidR="00BA7929" w:rsidRPr="00822533" w:rsidRDefault="00BA7929" w:rsidP="00786AE5">
      <w:pPr>
        <w:jc w:val="center"/>
        <w:rPr>
          <w:rFonts w:ascii="Segoe UI" w:hAnsi="Segoe UI" w:cs="Segoe UI"/>
          <w:b/>
        </w:rPr>
      </w:pPr>
    </w:p>
    <w:p w14:paraId="5251FC38" w14:textId="77777777" w:rsidR="00786AE5" w:rsidRPr="00822533" w:rsidRDefault="00786AE5" w:rsidP="00786AE5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VIII.</w:t>
      </w:r>
    </w:p>
    <w:p w14:paraId="2E45DDBE" w14:textId="77777777" w:rsidR="00786AE5" w:rsidRPr="00822533" w:rsidRDefault="00786AE5" w:rsidP="00786AE5">
      <w:pPr>
        <w:rPr>
          <w:rFonts w:ascii="Segoe UI" w:hAnsi="Segoe UI" w:cs="Segoe UI"/>
          <w:b/>
        </w:rPr>
      </w:pPr>
    </w:p>
    <w:p w14:paraId="49587CFE" w14:textId="77777777" w:rsidR="00786AE5" w:rsidRPr="00822533" w:rsidRDefault="00786AE5" w:rsidP="00786AE5">
      <w:pPr>
        <w:jc w:val="center"/>
        <w:rPr>
          <w:rFonts w:ascii="Segoe UI" w:hAnsi="Segoe UI" w:cs="Segoe UI"/>
          <w:b/>
          <w:bCs/>
          <w:i/>
          <w:iCs/>
          <w:color w:val="2F5496"/>
        </w:rPr>
      </w:pPr>
      <w:r w:rsidRPr="00822533">
        <w:rPr>
          <w:rFonts w:ascii="Segoe UI" w:hAnsi="Segoe UI" w:cs="Segoe UI"/>
          <w:b/>
          <w:bCs/>
          <w:i/>
          <w:iCs/>
          <w:color w:val="2F5496"/>
        </w:rPr>
        <w:t>VARIANTA A)</w:t>
      </w:r>
    </w:p>
    <w:p w14:paraId="62BFF43D" w14:textId="77777777" w:rsidR="00786AE5" w:rsidRPr="00822533" w:rsidRDefault="00786AE5" w:rsidP="00786AE5">
      <w:pPr>
        <w:jc w:val="center"/>
        <w:rPr>
          <w:rFonts w:ascii="Segoe UI" w:hAnsi="Segoe UI" w:cs="Segoe UI"/>
          <w:b/>
          <w:bCs/>
          <w:i/>
          <w:iCs/>
          <w:color w:val="2F5496"/>
          <w:u w:val="single"/>
        </w:rPr>
      </w:pPr>
      <w:r w:rsidRPr="00822533">
        <w:rPr>
          <w:rFonts w:ascii="Segoe UI" w:hAnsi="Segoe UI" w:cs="Segoe UI"/>
          <w:b/>
          <w:bCs/>
          <w:i/>
          <w:iCs/>
          <w:color w:val="2F5496"/>
        </w:rPr>
        <w:t xml:space="preserve">Registr smluv – </w:t>
      </w:r>
      <w:r w:rsidRPr="00822533">
        <w:rPr>
          <w:rFonts w:ascii="Segoe UI" w:hAnsi="Segoe UI" w:cs="Segoe UI"/>
          <w:b/>
          <w:bCs/>
          <w:i/>
          <w:iCs/>
          <w:color w:val="2F5496"/>
          <w:u w:val="single"/>
        </w:rPr>
        <w:t>povinné (zákonné) uveřejnění smlouvy protistranou cena VB nad 50 tis. bez DPH</w:t>
      </w:r>
    </w:p>
    <w:p w14:paraId="7909AB70" w14:textId="77777777" w:rsidR="00786AE5" w:rsidRPr="00822533" w:rsidRDefault="00786AE5" w:rsidP="00786AE5">
      <w:pPr>
        <w:jc w:val="center"/>
        <w:rPr>
          <w:rFonts w:ascii="Segoe UI" w:hAnsi="Segoe UI" w:cs="Segoe UI"/>
          <w:b/>
          <w:bCs/>
          <w:lang w:eastAsia="en-US"/>
        </w:rPr>
      </w:pPr>
    </w:p>
    <w:p w14:paraId="0302DB61" w14:textId="3C664771" w:rsidR="00786AE5" w:rsidRPr="00822533" w:rsidRDefault="00786AE5" w:rsidP="000B36F7">
      <w:pPr>
        <w:pStyle w:val="Odstavecseseznamem"/>
        <w:numPr>
          <w:ilvl w:val="0"/>
          <w:numId w:val="6"/>
        </w:numPr>
        <w:spacing w:before="120"/>
        <w:ind w:left="283" w:hanging="283"/>
        <w:contextualSpacing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  <w:b/>
          <w:bCs/>
        </w:rPr>
        <w:t>Tato smlouva včetně jejích případných dodatků podléhá uveřejnění v registru smluv dle zákona č</w:t>
      </w:r>
      <w:r w:rsidR="00533E3A">
        <w:rPr>
          <w:rFonts w:ascii="Segoe UI" w:hAnsi="Segoe UI" w:cs="Segoe UI"/>
          <w:b/>
          <w:bCs/>
        </w:rPr>
        <w:t>.</w:t>
      </w:r>
      <w:r w:rsidRPr="00822533">
        <w:rPr>
          <w:rFonts w:ascii="Segoe UI" w:hAnsi="Segoe UI" w:cs="Segoe UI"/>
          <w:b/>
          <w:bCs/>
        </w:rPr>
        <w:t xml:space="preserve"> 340/2015 Sb.,</w:t>
      </w:r>
      <w:r w:rsidRPr="00822533">
        <w:rPr>
          <w:rFonts w:ascii="Segoe UI" w:hAnsi="Segoe UI" w:cs="Segoe UI"/>
        </w:rPr>
        <w:t xml:space="preserve"> o zvláštních podmínkách účinnosti některých smluv, uveřejňování těchto smluv a</w:t>
      </w:r>
      <w:r w:rsidR="00333FEE" w:rsidRPr="00822533">
        <w:rPr>
          <w:rFonts w:ascii="Segoe UI" w:hAnsi="Segoe UI" w:cs="Segoe UI"/>
        </w:rPr>
        <w:t> </w:t>
      </w:r>
      <w:r w:rsidRPr="00822533">
        <w:rPr>
          <w:rFonts w:ascii="Segoe UI" w:hAnsi="Segoe UI" w:cs="Segoe UI"/>
        </w:rPr>
        <w:t>o</w:t>
      </w:r>
      <w:r w:rsidR="00333FEE" w:rsidRPr="00822533">
        <w:rPr>
          <w:rFonts w:ascii="Segoe UI" w:hAnsi="Segoe UI" w:cs="Segoe UI"/>
        </w:rPr>
        <w:t> </w:t>
      </w:r>
      <w:r w:rsidRPr="00822533">
        <w:rPr>
          <w:rFonts w:ascii="Segoe UI" w:hAnsi="Segoe UI" w:cs="Segoe UI"/>
        </w:rPr>
        <w:t xml:space="preserve">registru smluv (zákon o registru smluv), ve znění pozdějších předpisů (dále jen </w:t>
      </w:r>
      <w:r w:rsidRPr="00822533">
        <w:rPr>
          <w:rFonts w:ascii="Segoe UI" w:hAnsi="Segoe UI" w:cs="Segoe UI"/>
          <w:b/>
          <w:i/>
        </w:rPr>
        <w:t>„zákon o registru smluv“</w:t>
      </w:r>
      <w:r w:rsidRPr="00822533">
        <w:rPr>
          <w:rFonts w:ascii="Segoe UI" w:hAnsi="Segoe UI" w:cs="Segoe UI"/>
        </w:rPr>
        <w:t>).</w:t>
      </w:r>
    </w:p>
    <w:p w14:paraId="1FA6DD1A" w14:textId="7E9142F1" w:rsidR="00786AE5" w:rsidRPr="00822533" w:rsidRDefault="00AB429C" w:rsidP="000B36F7">
      <w:pPr>
        <w:numPr>
          <w:ilvl w:val="0"/>
          <w:numId w:val="6"/>
        </w:numPr>
        <w:spacing w:before="120"/>
        <w:ind w:left="283" w:hanging="283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Tuto s</w:t>
      </w:r>
      <w:r w:rsidR="00786AE5" w:rsidRPr="00822533">
        <w:rPr>
          <w:rFonts w:ascii="Segoe UI" w:hAnsi="Segoe UI" w:cs="Segoe UI"/>
        </w:rPr>
        <w:t xml:space="preserve">mlouvu bez zbytečného odkladu, nejpozději do </w:t>
      </w:r>
      <w:r w:rsidR="001B7264" w:rsidRPr="00822533">
        <w:rPr>
          <w:rFonts w:ascii="Segoe UI" w:hAnsi="Segoe UI" w:cs="Segoe UI"/>
        </w:rPr>
        <w:t>20</w:t>
      </w:r>
      <w:r w:rsidR="00786AE5" w:rsidRPr="00822533">
        <w:rPr>
          <w:rFonts w:ascii="Segoe UI" w:hAnsi="Segoe UI" w:cs="Segoe UI"/>
        </w:rPr>
        <w:t xml:space="preserve"> dnů od uzavření smlouvy, uveřejní </w:t>
      </w:r>
      <w:r w:rsidR="009127AE" w:rsidRPr="00822533">
        <w:rPr>
          <w:rFonts w:ascii="Segoe UI" w:hAnsi="Segoe UI" w:cs="Segoe UI"/>
        </w:rPr>
        <w:t>investor</w:t>
      </w:r>
      <w:r w:rsidR="00786AE5" w:rsidRPr="00822533">
        <w:rPr>
          <w:rFonts w:ascii="Segoe UI" w:hAnsi="Segoe UI" w:cs="Segoe UI"/>
        </w:rPr>
        <w:t xml:space="preserve">. Při uveřejnění </w:t>
      </w:r>
      <w:r w:rsidR="004D0996" w:rsidRPr="00822533">
        <w:rPr>
          <w:rFonts w:ascii="Segoe UI" w:hAnsi="Segoe UI" w:cs="Segoe UI"/>
        </w:rPr>
        <w:t xml:space="preserve">této smlouvy </w:t>
      </w:r>
      <w:r w:rsidR="00786AE5" w:rsidRPr="00822533">
        <w:rPr>
          <w:rFonts w:ascii="Segoe UI" w:hAnsi="Segoe UI" w:cs="Segoe UI"/>
        </w:rPr>
        <w:t xml:space="preserve">je </w:t>
      </w:r>
      <w:r w:rsidR="009127AE" w:rsidRPr="00822533">
        <w:rPr>
          <w:rFonts w:ascii="Segoe UI" w:hAnsi="Segoe UI" w:cs="Segoe UI"/>
        </w:rPr>
        <w:t>investor</w:t>
      </w:r>
      <w:r w:rsidR="00786AE5" w:rsidRPr="00822533">
        <w:rPr>
          <w:rFonts w:ascii="Segoe UI" w:hAnsi="Segoe UI" w:cs="Segoe UI"/>
        </w:rPr>
        <w:t xml:space="preserve"> povinen postupovat tak, aby nebyla ohrožena doba zahájení plnění ze smlouvy, pokud si ji smluvní strany sjednaly, případně vyplývá-li z účelu </w:t>
      </w:r>
      <w:r w:rsidR="008E4035" w:rsidRPr="00822533">
        <w:rPr>
          <w:rFonts w:ascii="Segoe UI" w:hAnsi="Segoe UI" w:cs="Segoe UI"/>
        </w:rPr>
        <w:t xml:space="preserve">této </w:t>
      </w:r>
      <w:r w:rsidR="00786AE5" w:rsidRPr="00822533">
        <w:rPr>
          <w:rFonts w:ascii="Segoe UI" w:hAnsi="Segoe UI" w:cs="Segoe UI"/>
        </w:rPr>
        <w:t>smlouvy. Pro</w:t>
      </w:r>
      <w:r w:rsidR="00333FEE" w:rsidRPr="00822533">
        <w:rPr>
          <w:rFonts w:ascii="Segoe UI" w:hAnsi="Segoe UI" w:cs="Segoe UI"/>
        </w:rPr>
        <w:t> </w:t>
      </w:r>
      <w:r w:rsidR="00786AE5" w:rsidRPr="00822533">
        <w:rPr>
          <w:rFonts w:ascii="Segoe UI" w:hAnsi="Segoe UI" w:cs="Segoe UI"/>
        </w:rPr>
        <w:t xml:space="preserve">uveřejnění opravy </w:t>
      </w:r>
      <w:r w:rsidR="00245AD9" w:rsidRPr="00822533">
        <w:rPr>
          <w:rFonts w:ascii="Segoe UI" w:hAnsi="Segoe UI" w:cs="Segoe UI"/>
        </w:rPr>
        <w:t xml:space="preserve">v registru smluv </w:t>
      </w:r>
      <w:r w:rsidR="00786AE5" w:rsidRPr="00822533">
        <w:rPr>
          <w:rFonts w:ascii="Segoe UI" w:hAnsi="Segoe UI" w:cs="Segoe UI"/>
        </w:rPr>
        <w:t>platí ustanovení tohoto článku o uveřejnění obdobně.</w:t>
      </w:r>
    </w:p>
    <w:p w14:paraId="5F7CDF26" w14:textId="77777777" w:rsidR="00786AE5" w:rsidRPr="00822533" w:rsidRDefault="00786AE5" w:rsidP="000B36F7">
      <w:pPr>
        <w:numPr>
          <w:ilvl w:val="0"/>
          <w:numId w:val="6"/>
        </w:numPr>
        <w:spacing w:before="120"/>
        <w:ind w:left="283" w:hanging="283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 xml:space="preserve">Smluvní strany prohlašují, že tato smlouva neobsahuje obchodní tajemství, jež by nebylo možné uveřejnit. </w:t>
      </w:r>
    </w:p>
    <w:p w14:paraId="5489A831" w14:textId="4358EC44" w:rsidR="00786AE5" w:rsidRPr="00822533" w:rsidRDefault="00074390" w:rsidP="000B36F7">
      <w:pPr>
        <w:pStyle w:val="Odstavecseseznamem"/>
        <w:numPr>
          <w:ilvl w:val="0"/>
          <w:numId w:val="6"/>
        </w:numPr>
        <w:spacing w:before="120"/>
        <w:ind w:left="283" w:hanging="283"/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I</w:t>
      </w:r>
      <w:r w:rsidR="009127AE" w:rsidRPr="00822533">
        <w:rPr>
          <w:rFonts w:ascii="Segoe UI" w:hAnsi="Segoe UI" w:cs="Segoe UI"/>
        </w:rPr>
        <w:t>nvestor</w:t>
      </w:r>
      <w:r w:rsidR="00786AE5" w:rsidRPr="00822533">
        <w:rPr>
          <w:rFonts w:ascii="Segoe UI" w:hAnsi="Segoe UI" w:cs="Segoe UI"/>
        </w:rPr>
        <w:t xml:space="preserve"> </w:t>
      </w:r>
      <w:r w:rsidR="00DA3F09">
        <w:rPr>
          <w:rFonts w:ascii="Segoe UI" w:hAnsi="Segoe UI" w:cs="Segoe UI"/>
        </w:rPr>
        <w:t xml:space="preserve">v součinnosti s ostatními smluvními stranami </w:t>
      </w:r>
      <w:r w:rsidR="00786AE5" w:rsidRPr="00822533">
        <w:rPr>
          <w:rFonts w:ascii="Segoe UI" w:hAnsi="Segoe UI" w:cs="Segoe UI"/>
        </w:rPr>
        <w:t xml:space="preserve">zajistí, aby při uveřejnění této smlouvy nebyly uveřejněny informace, které nelze uveřejnit podle platných právních předpisů (osobní údaje zaměstnanců </w:t>
      </w:r>
      <w:r w:rsidR="009127AE" w:rsidRPr="00822533">
        <w:rPr>
          <w:rFonts w:ascii="Segoe UI" w:hAnsi="Segoe UI" w:cs="Segoe UI"/>
        </w:rPr>
        <w:t>smluvních stran</w:t>
      </w:r>
      <w:r w:rsidR="00786AE5" w:rsidRPr="00822533">
        <w:rPr>
          <w:rFonts w:ascii="Segoe UI" w:hAnsi="Segoe UI" w:cs="Segoe UI"/>
        </w:rPr>
        <w:t xml:space="preserve">, jejich pracovní pozice a kontakty, telefonické i emailové adresy, apod.) a dále, aby byly znečitelněny podpisy osob zastupujících smluvní strany. </w:t>
      </w:r>
    </w:p>
    <w:p w14:paraId="40065583" w14:textId="06D9E08E" w:rsidR="00786AE5" w:rsidRPr="00822533" w:rsidRDefault="00786AE5" w:rsidP="000B36F7">
      <w:pPr>
        <w:numPr>
          <w:ilvl w:val="0"/>
          <w:numId w:val="6"/>
        </w:numPr>
        <w:spacing w:before="120"/>
        <w:ind w:left="283" w:hanging="283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 xml:space="preserve">Verze </w:t>
      </w:r>
      <w:r w:rsidR="00AB429C" w:rsidRPr="00822533">
        <w:rPr>
          <w:rFonts w:ascii="Segoe UI" w:hAnsi="Segoe UI" w:cs="Segoe UI"/>
        </w:rPr>
        <w:t xml:space="preserve">této </w:t>
      </w:r>
      <w:r w:rsidRPr="00822533">
        <w:rPr>
          <w:rFonts w:ascii="Segoe UI" w:hAnsi="Segoe UI" w:cs="Segoe UI"/>
        </w:rPr>
        <w:t xml:space="preserve">smlouvy k uveřejnění a znění metadat budou před uveřejněním v registru smluv odsouhlaseny smluvními stranami. </w:t>
      </w:r>
      <w:r w:rsidR="009127AE" w:rsidRPr="00822533">
        <w:rPr>
          <w:rFonts w:ascii="Segoe UI" w:hAnsi="Segoe UI" w:cs="Segoe UI"/>
        </w:rPr>
        <w:t>Investor</w:t>
      </w:r>
      <w:r w:rsidRPr="00822533">
        <w:rPr>
          <w:rFonts w:ascii="Segoe UI" w:hAnsi="Segoe UI" w:cs="Segoe UI"/>
        </w:rPr>
        <w:t xml:space="preserve"> zašle k potvrzení </w:t>
      </w:r>
      <w:r w:rsidR="00AB429C" w:rsidRPr="00822533">
        <w:rPr>
          <w:rFonts w:ascii="Segoe UI" w:hAnsi="Segoe UI" w:cs="Segoe UI"/>
        </w:rPr>
        <w:t xml:space="preserve">tuto </w:t>
      </w:r>
      <w:r w:rsidRPr="00822533">
        <w:rPr>
          <w:rFonts w:ascii="Segoe UI" w:hAnsi="Segoe UI" w:cs="Segoe UI"/>
        </w:rPr>
        <w:t>smlouvu k uveřejnění včetně metadat</w:t>
      </w:r>
      <w:r w:rsidR="00747B45" w:rsidRPr="00822533">
        <w:rPr>
          <w:rFonts w:ascii="Segoe UI" w:hAnsi="Segoe UI" w:cs="Segoe UI"/>
        </w:rPr>
        <w:t xml:space="preserve"> </w:t>
      </w:r>
      <w:r w:rsidRPr="00822533">
        <w:rPr>
          <w:rFonts w:ascii="Segoe UI" w:hAnsi="Segoe UI" w:cs="Segoe UI"/>
        </w:rPr>
        <w:t>do 5 dnů od podpisu smlouvy</w:t>
      </w:r>
      <w:r w:rsidR="00531978" w:rsidRPr="00822533">
        <w:rPr>
          <w:rFonts w:ascii="Segoe UI" w:hAnsi="Segoe UI" w:cs="Segoe UI"/>
        </w:rPr>
        <w:t xml:space="preserve"> budoucímu oprávněnému</w:t>
      </w:r>
      <w:r w:rsidR="000149D6">
        <w:rPr>
          <w:rFonts w:ascii="Segoe UI" w:hAnsi="Segoe UI" w:cs="Segoe UI"/>
        </w:rPr>
        <w:t xml:space="preserve"> a budoucímu povinnému</w:t>
      </w:r>
      <w:r w:rsidRPr="00822533">
        <w:rPr>
          <w:rFonts w:ascii="Segoe UI" w:hAnsi="Segoe UI" w:cs="Segoe UI"/>
        </w:rPr>
        <w:t xml:space="preserve">, </w:t>
      </w:r>
      <w:r w:rsidR="00531978" w:rsidRPr="00822533">
        <w:rPr>
          <w:rFonts w:ascii="Segoe UI" w:hAnsi="Segoe UI" w:cs="Segoe UI"/>
        </w:rPr>
        <w:t>kte</w:t>
      </w:r>
      <w:r w:rsidR="000149D6">
        <w:rPr>
          <w:rFonts w:ascii="Segoe UI" w:hAnsi="Segoe UI" w:cs="Segoe UI"/>
        </w:rPr>
        <w:t>ří</w:t>
      </w:r>
      <w:r w:rsidR="00531978" w:rsidRPr="00822533">
        <w:rPr>
          <w:rFonts w:ascii="Segoe UI" w:hAnsi="Segoe UI" w:cs="Segoe UI"/>
        </w:rPr>
        <w:t xml:space="preserve"> </w:t>
      </w:r>
      <w:r w:rsidR="00350587" w:rsidRPr="00822533">
        <w:rPr>
          <w:rFonts w:ascii="Segoe UI" w:hAnsi="Segoe UI" w:cs="Segoe UI"/>
        </w:rPr>
        <w:t>zašl</w:t>
      </w:r>
      <w:r w:rsidR="000149D6">
        <w:rPr>
          <w:rFonts w:ascii="Segoe UI" w:hAnsi="Segoe UI" w:cs="Segoe UI"/>
        </w:rPr>
        <w:t>ou</w:t>
      </w:r>
      <w:r w:rsidRPr="00822533">
        <w:rPr>
          <w:rFonts w:ascii="Segoe UI" w:hAnsi="Segoe UI" w:cs="Segoe UI"/>
        </w:rPr>
        <w:t xml:space="preserve"> vyjádření </w:t>
      </w:r>
      <w:r w:rsidR="009127AE" w:rsidRPr="00822533">
        <w:rPr>
          <w:rFonts w:ascii="Segoe UI" w:hAnsi="Segoe UI" w:cs="Segoe UI"/>
        </w:rPr>
        <w:t>investorovi</w:t>
      </w:r>
      <w:r w:rsidRPr="00822533">
        <w:rPr>
          <w:rFonts w:ascii="Segoe UI" w:hAnsi="Segoe UI" w:cs="Segoe UI"/>
        </w:rPr>
        <w:t xml:space="preserve"> k obdrženým dokumentům k uveřejnění do 5 dnů od jejich </w:t>
      </w:r>
      <w:r w:rsidR="006A57C7" w:rsidRPr="00822533">
        <w:rPr>
          <w:rFonts w:ascii="Segoe UI" w:hAnsi="Segoe UI" w:cs="Segoe UI"/>
        </w:rPr>
        <w:t>doručen</w:t>
      </w:r>
      <w:r w:rsidR="009127AE" w:rsidRPr="00822533">
        <w:rPr>
          <w:rFonts w:ascii="Segoe UI" w:hAnsi="Segoe UI" w:cs="Segoe UI"/>
        </w:rPr>
        <w:t>í</w:t>
      </w:r>
      <w:r w:rsidRPr="00822533">
        <w:rPr>
          <w:rFonts w:ascii="Segoe UI" w:hAnsi="Segoe UI" w:cs="Segoe UI"/>
        </w:rPr>
        <w:t xml:space="preserve">. </w:t>
      </w:r>
    </w:p>
    <w:p w14:paraId="4E0B6A24" w14:textId="77777777" w:rsidR="00786AE5" w:rsidRPr="00822533" w:rsidRDefault="00786AE5" w:rsidP="0080387F">
      <w:pPr>
        <w:numPr>
          <w:ilvl w:val="0"/>
          <w:numId w:val="6"/>
        </w:numPr>
        <w:spacing w:before="120"/>
        <w:ind w:left="283" w:hanging="283"/>
        <w:jc w:val="both"/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Tato smlouva nabývá účinnosti dnem uveřejnění v registru smluv v souladu s § 6 odst. 1 zákona o registru smluv.</w:t>
      </w:r>
    </w:p>
    <w:p w14:paraId="7B20E18B" w14:textId="77777777" w:rsidR="00786AE5" w:rsidRPr="00822533" w:rsidRDefault="00786AE5" w:rsidP="00786AE5">
      <w:pPr>
        <w:pStyle w:val="Odstavecseseznamem"/>
        <w:jc w:val="both"/>
        <w:rPr>
          <w:rFonts w:ascii="Segoe UI" w:hAnsi="Segoe UI" w:cs="Segoe UI"/>
        </w:rPr>
      </w:pPr>
    </w:p>
    <w:p w14:paraId="37798D21" w14:textId="678C2745" w:rsidR="00786AE5" w:rsidRPr="00822533" w:rsidRDefault="00786AE5" w:rsidP="00786AE5">
      <w:pPr>
        <w:ind w:left="360"/>
        <w:jc w:val="center"/>
        <w:rPr>
          <w:rFonts w:ascii="Segoe UI" w:hAnsi="Segoe UI" w:cs="Segoe UI"/>
          <w:i/>
          <w:iCs/>
          <w:color w:val="2F5496"/>
        </w:rPr>
      </w:pPr>
      <w:r w:rsidRPr="00822533">
        <w:rPr>
          <w:rFonts w:ascii="Segoe UI" w:hAnsi="Segoe UI" w:cs="Segoe UI"/>
          <w:b/>
          <w:bCs/>
          <w:i/>
          <w:iCs/>
          <w:color w:val="2F5496"/>
        </w:rPr>
        <w:t xml:space="preserve">VARIANTA </w:t>
      </w:r>
      <w:r w:rsidR="004E46B1" w:rsidRPr="00822533">
        <w:rPr>
          <w:rFonts w:ascii="Segoe UI" w:hAnsi="Segoe UI" w:cs="Segoe UI"/>
          <w:b/>
          <w:bCs/>
          <w:i/>
          <w:iCs/>
          <w:color w:val="2F5496"/>
        </w:rPr>
        <w:t>B</w:t>
      </w:r>
      <w:r w:rsidRPr="00822533">
        <w:rPr>
          <w:rFonts w:ascii="Segoe UI" w:hAnsi="Segoe UI" w:cs="Segoe UI"/>
          <w:b/>
          <w:bCs/>
          <w:i/>
          <w:iCs/>
          <w:color w:val="2F5496"/>
        </w:rPr>
        <w:t>)</w:t>
      </w:r>
    </w:p>
    <w:p w14:paraId="4D27F9BD" w14:textId="77777777" w:rsidR="00786AE5" w:rsidRPr="00822533" w:rsidRDefault="00786AE5" w:rsidP="00786AE5">
      <w:pPr>
        <w:pStyle w:val="Odstavecseseznamem"/>
        <w:jc w:val="center"/>
        <w:rPr>
          <w:rFonts w:ascii="Segoe UI" w:hAnsi="Segoe UI" w:cs="Segoe UI"/>
        </w:rPr>
      </w:pPr>
      <w:r w:rsidRPr="00822533">
        <w:rPr>
          <w:rFonts w:ascii="Segoe UI" w:hAnsi="Segoe UI" w:cs="Segoe UI"/>
          <w:b/>
          <w:bCs/>
          <w:i/>
          <w:iCs/>
          <w:color w:val="2F5496"/>
        </w:rPr>
        <w:t xml:space="preserve">Registr smluv - Ustanovení o </w:t>
      </w:r>
      <w:r w:rsidRPr="00822533">
        <w:rPr>
          <w:rFonts w:ascii="Segoe UI" w:hAnsi="Segoe UI" w:cs="Segoe UI"/>
          <w:b/>
          <w:bCs/>
          <w:i/>
          <w:iCs/>
          <w:color w:val="2F5496"/>
          <w:u w:val="single"/>
        </w:rPr>
        <w:t>neuveřejnění v registru smluv</w:t>
      </w:r>
    </w:p>
    <w:p w14:paraId="11A49DD5" w14:textId="77777777" w:rsidR="00786AE5" w:rsidRPr="00822533" w:rsidRDefault="00786AE5" w:rsidP="00786AE5">
      <w:pPr>
        <w:spacing w:before="120"/>
        <w:contextualSpacing/>
        <w:jc w:val="both"/>
        <w:rPr>
          <w:rFonts w:ascii="Segoe UI" w:hAnsi="Segoe UI" w:cs="Segoe UI"/>
        </w:rPr>
      </w:pPr>
    </w:p>
    <w:p w14:paraId="0C9A49B7" w14:textId="3C1148CA" w:rsidR="00B73130" w:rsidRPr="00B73130" w:rsidRDefault="00786AE5" w:rsidP="00B73130">
      <w:pPr>
        <w:ind w:left="284"/>
        <w:contextualSpacing/>
        <w:jc w:val="both"/>
        <w:rPr>
          <w:ins w:id="17" w:author="Lokajíček Jan, JUDr." w:date="2022-06-14T12:26:00Z"/>
          <w:rFonts w:ascii="Segoe UI" w:hAnsi="Segoe UI" w:cs="Segoe UI"/>
        </w:rPr>
      </w:pPr>
      <w:r w:rsidRPr="00822533">
        <w:rPr>
          <w:rFonts w:ascii="Segoe UI" w:hAnsi="Segoe UI" w:cs="Segoe UI"/>
        </w:rPr>
        <w:lastRenderedPageBreak/>
        <w:t>Tato smlouva nepodléhá uveřejnění v registru smluv dle zákona číslo 340/2015 Sb., o zvláštních podmínkách účinnosti některých smluv, uveřejňování těchto smluv a o registru smluv, ve znění pozdějších předpisů. Smluvní strany se výslovně zavazují, že tuto smlouvu nebudou uveřejňovat v registru smluv.</w:t>
      </w:r>
      <w:ins w:id="18" w:author="Lokajíček Jan, JUDr." w:date="2022-06-14T12:26:00Z">
        <w:r w:rsidR="00B73130" w:rsidRPr="00B73130">
          <w:rPr>
            <w:rFonts w:ascii="Segoe UI" w:hAnsi="Segoe UI" w:cs="Segoe UI"/>
            <w:highlight w:val="yellow"/>
          </w:rPr>
          <w:t xml:space="preserve"> Tato smlouva nabývá platnosti a účinnosti dnem </w:t>
        </w:r>
        <w:r w:rsidR="005F58E3">
          <w:rPr>
            <w:rFonts w:ascii="Segoe UI" w:hAnsi="Segoe UI" w:cs="Segoe UI"/>
            <w:highlight w:val="yellow"/>
          </w:rPr>
          <w:t xml:space="preserve">podpisu </w:t>
        </w:r>
      </w:ins>
      <w:ins w:id="19" w:author="Lokajíček Jan, JUDr." w:date="2022-06-14T13:01:00Z">
        <w:r w:rsidR="005F58E3">
          <w:rPr>
            <w:rFonts w:ascii="Segoe UI" w:hAnsi="Segoe UI" w:cs="Segoe UI"/>
            <w:highlight w:val="yellow"/>
          </w:rPr>
          <w:t>poslední</w:t>
        </w:r>
      </w:ins>
      <w:ins w:id="20" w:author="Lokajíček Jan, JUDr." w:date="2022-06-14T12:26:00Z">
        <w:r w:rsidR="00B73130" w:rsidRPr="00B73130">
          <w:rPr>
            <w:rFonts w:ascii="Segoe UI" w:hAnsi="Segoe UI" w:cs="Segoe UI"/>
            <w:highlight w:val="yellow"/>
          </w:rPr>
          <w:t xml:space="preserve"> smluvní </w:t>
        </w:r>
        <w:commentRangeStart w:id="21"/>
        <w:r w:rsidR="00B73130" w:rsidRPr="00B73130">
          <w:rPr>
            <w:rFonts w:ascii="Segoe UI" w:hAnsi="Segoe UI" w:cs="Segoe UI"/>
            <w:highlight w:val="yellow"/>
          </w:rPr>
          <w:t>stran</w:t>
        </w:r>
      </w:ins>
      <w:ins w:id="22" w:author="Lokajíček Jan, JUDr." w:date="2022-06-14T13:01:00Z">
        <w:r w:rsidR="005F58E3">
          <w:rPr>
            <w:rFonts w:ascii="Segoe UI" w:hAnsi="Segoe UI" w:cs="Segoe UI"/>
            <w:highlight w:val="yellow"/>
          </w:rPr>
          <w:t>ou</w:t>
        </w:r>
      </w:ins>
      <w:commentRangeEnd w:id="21"/>
      <w:ins w:id="23" w:author="Lokajíček Jan, JUDr." w:date="2022-06-14T12:26:00Z">
        <w:r w:rsidR="00B73130" w:rsidRPr="00B73130">
          <w:rPr>
            <w:sz w:val="16"/>
            <w:szCs w:val="16"/>
            <w:highlight w:val="yellow"/>
          </w:rPr>
          <w:commentReference w:id="21"/>
        </w:r>
        <w:bookmarkStart w:id="24" w:name="_GoBack"/>
        <w:bookmarkEnd w:id="24"/>
        <w:r w:rsidR="00B73130" w:rsidRPr="00B73130">
          <w:rPr>
            <w:rFonts w:ascii="Segoe UI" w:hAnsi="Segoe UI" w:cs="Segoe UI"/>
            <w:highlight w:val="yellow"/>
          </w:rPr>
          <w:t>.</w:t>
        </w:r>
      </w:ins>
    </w:p>
    <w:p w14:paraId="7347A382" w14:textId="6E9516F9" w:rsidR="00786AE5" w:rsidRPr="00822533" w:rsidRDefault="00B73130" w:rsidP="00245AD9">
      <w:pPr>
        <w:tabs>
          <w:tab w:val="left" w:pos="0"/>
        </w:tabs>
        <w:contextualSpacing/>
        <w:jc w:val="both"/>
        <w:rPr>
          <w:rFonts w:ascii="Segoe UI" w:hAnsi="Segoe UI" w:cs="Segoe UI"/>
        </w:rPr>
      </w:pPr>
      <w:ins w:id="25" w:author="Lokajíček Jan, JUDr." w:date="2022-06-14T12:26:00Z">
        <w:r>
          <w:rPr>
            <w:rFonts w:ascii="Segoe UI" w:hAnsi="Segoe UI" w:cs="Segoe UI"/>
          </w:rPr>
          <w:t xml:space="preserve"> </w:t>
        </w:r>
      </w:ins>
    </w:p>
    <w:p w14:paraId="12AF605D" w14:textId="77777777" w:rsidR="00350587" w:rsidRDefault="00350587" w:rsidP="00786AE5">
      <w:pPr>
        <w:jc w:val="center"/>
        <w:rPr>
          <w:rFonts w:ascii="Segoe UI" w:hAnsi="Segoe UI" w:cs="Segoe UI"/>
          <w:b/>
        </w:rPr>
      </w:pPr>
    </w:p>
    <w:p w14:paraId="2FDFAFE7" w14:textId="08090045" w:rsidR="003E28C2" w:rsidRPr="00822533" w:rsidRDefault="00786AE5" w:rsidP="00786AE5">
      <w:pPr>
        <w:jc w:val="center"/>
        <w:rPr>
          <w:rFonts w:ascii="Segoe UI" w:hAnsi="Segoe UI" w:cs="Segoe UI"/>
          <w:b/>
        </w:rPr>
      </w:pPr>
      <w:r w:rsidRPr="00822533">
        <w:rPr>
          <w:rFonts w:ascii="Segoe UI" w:hAnsi="Segoe UI" w:cs="Segoe UI"/>
          <w:b/>
        </w:rPr>
        <w:t>IX.</w:t>
      </w:r>
    </w:p>
    <w:p w14:paraId="350F152C" w14:textId="77777777" w:rsidR="003E28C2" w:rsidRPr="00822533" w:rsidRDefault="003E28C2" w:rsidP="006C6C9A">
      <w:pPr>
        <w:jc w:val="center"/>
        <w:rPr>
          <w:rFonts w:ascii="Segoe UI" w:hAnsi="Segoe UI" w:cs="Segoe UI"/>
          <w:b/>
        </w:rPr>
      </w:pPr>
    </w:p>
    <w:p w14:paraId="2C3DF199" w14:textId="476B2654" w:rsidR="00725495" w:rsidRPr="00822533" w:rsidRDefault="00725495" w:rsidP="0041577D">
      <w:pPr>
        <w:pStyle w:val="Textvtabulce"/>
        <w:numPr>
          <w:ilvl w:val="0"/>
          <w:numId w:val="13"/>
        </w:numPr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>Tato smlouva se vyhotovuje v</w:t>
      </w:r>
      <w:r w:rsidR="009A612E">
        <w:rPr>
          <w:rFonts w:ascii="Segoe UI" w:hAnsi="Segoe UI" w:cs="Segoe UI"/>
          <w:sz w:val="20"/>
          <w:szCs w:val="20"/>
        </w:rPr>
        <w:t>e čtyřech</w:t>
      </w:r>
      <w:r w:rsidR="00CB07DC" w:rsidRPr="00822533">
        <w:rPr>
          <w:rFonts w:ascii="Segoe UI" w:hAnsi="Segoe UI" w:cs="Segoe UI"/>
          <w:sz w:val="20"/>
          <w:szCs w:val="20"/>
        </w:rPr>
        <w:t xml:space="preserve"> </w:t>
      </w:r>
      <w:r w:rsidRPr="00822533">
        <w:rPr>
          <w:rFonts w:ascii="Segoe UI" w:hAnsi="Segoe UI" w:cs="Segoe UI"/>
          <w:sz w:val="20"/>
          <w:szCs w:val="20"/>
        </w:rPr>
        <w:t>stejnopisech, z</w:t>
      </w:r>
      <w:r w:rsidR="004E46B1" w:rsidRPr="00822533">
        <w:rPr>
          <w:rFonts w:ascii="Segoe UI" w:hAnsi="Segoe UI" w:cs="Segoe UI"/>
          <w:sz w:val="20"/>
          <w:szCs w:val="20"/>
        </w:rPr>
        <w:t> </w:t>
      </w:r>
      <w:r w:rsidRPr="00822533">
        <w:rPr>
          <w:rFonts w:ascii="Segoe UI" w:hAnsi="Segoe UI" w:cs="Segoe UI"/>
          <w:sz w:val="20"/>
          <w:szCs w:val="20"/>
        </w:rPr>
        <w:t>nichž</w:t>
      </w:r>
      <w:r w:rsidR="004E46B1" w:rsidRPr="00822533">
        <w:rPr>
          <w:rFonts w:ascii="Segoe UI" w:hAnsi="Segoe UI" w:cs="Segoe UI"/>
          <w:sz w:val="20"/>
          <w:szCs w:val="20"/>
        </w:rPr>
        <w:t xml:space="preserve"> </w:t>
      </w:r>
      <w:r w:rsidR="00350587" w:rsidRPr="00822533">
        <w:rPr>
          <w:rFonts w:ascii="Segoe UI" w:hAnsi="Segoe UI" w:cs="Segoe UI"/>
          <w:sz w:val="20"/>
          <w:szCs w:val="20"/>
        </w:rPr>
        <w:t>dva</w:t>
      </w:r>
      <w:r w:rsidR="00CB07DC" w:rsidRPr="00822533">
        <w:rPr>
          <w:rFonts w:ascii="Segoe UI" w:hAnsi="Segoe UI" w:cs="Segoe UI"/>
          <w:sz w:val="20"/>
          <w:szCs w:val="20"/>
        </w:rPr>
        <w:t xml:space="preserve"> </w:t>
      </w:r>
      <w:r w:rsidR="009A77AC" w:rsidRPr="00822533">
        <w:rPr>
          <w:rFonts w:ascii="Segoe UI" w:hAnsi="Segoe UI" w:cs="Segoe UI"/>
          <w:sz w:val="20"/>
          <w:szCs w:val="20"/>
        </w:rPr>
        <w:t>obdrží budoucí oprávněný,</w:t>
      </w:r>
      <w:r w:rsidR="004E46B1" w:rsidRPr="00822533">
        <w:rPr>
          <w:rFonts w:ascii="Segoe UI" w:hAnsi="Segoe UI" w:cs="Segoe UI"/>
          <w:sz w:val="20"/>
          <w:szCs w:val="20"/>
        </w:rPr>
        <w:t xml:space="preserve"> </w:t>
      </w:r>
      <w:r w:rsidR="00350587" w:rsidRPr="00822533">
        <w:rPr>
          <w:rFonts w:ascii="Segoe UI" w:hAnsi="Segoe UI" w:cs="Segoe UI"/>
          <w:sz w:val="20"/>
          <w:szCs w:val="20"/>
        </w:rPr>
        <w:t>jeden</w:t>
      </w:r>
      <w:r w:rsidR="004E46B1" w:rsidRPr="00822533">
        <w:rPr>
          <w:rFonts w:ascii="Segoe UI" w:hAnsi="Segoe UI" w:cs="Segoe UI"/>
          <w:sz w:val="20"/>
          <w:szCs w:val="20"/>
        </w:rPr>
        <w:t xml:space="preserve"> </w:t>
      </w:r>
      <w:r w:rsidRPr="00822533">
        <w:rPr>
          <w:rFonts w:ascii="Segoe UI" w:hAnsi="Segoe UI" w:cs="Segoe UI"/>
          <w:sz w:val="20"/>
          <w:szCs w:val="20"/>
        </w:rPr>
        <w:t>budoucí povinný</w:t>
      </w:r>
      <w:r w:rsidR="009A77AC" w:rsidRPr="00822533">
        <w:rPr>
          <w:rFonts w:ascii="Segoe UI" w:hAnsi="Segoe UI" w:cs="Segoe UI"/>
          <w:sz w:val="20"/>
          <w:szCs w:val="20"/>
        </w:rPr>
        <w:t xml:space="preserve"> a </w:t>
      </w:r>
      <w:r w:rsidR="00350587" w:rsidRPr="00822533">
        <w:rPr>
          <w:rFonts w:ascii="Segoe UI" w:hAnsi="Segoe UI" w:cs="Segoe UI"/>
          <w:sz w:val="20"/>
          <w:szCs w:val="20"/>
        </w:rPr>
        <w:t>jeden</w:t>
      </w:r>
      <w:r w:rsidR="004E46B1" w:rsidRPr="00822533">
        <w:rPr>
          <w:rFonts w:ascii="Segoe UI" w:hAnsi="Segoe UI" w:cs="Segoe UI"/>
          <w:sz w:val="20"/>
          <w:szCs w:val="20"/>
        </w:rPr>
        <w:t xml:space="preserve"> </w:t>
      </w:r>
      <w:r w:rsidR="009A77AC" w:rsidRPr="00822533">
        <w:rPr>
          <w:rFonts w:ascii="Segoe UI" w:hAnsi="Segoe UI" w:cs="Segoe UI"/>
          <w:sz w:val="20"/>
          <w:szCs w:val="20"/>
        </w:rPr>
        <w:t>investor</w:t>
      </w:r>
      <w:r w:rsidRPr="00822533">
        <w:rPr>
          <w:rFonts w:ascii="Segoe UI" w:hAnsi="Segoe UI" w:cs="Segoe UI"/>
          <w:sz w:val="20"/>
          <w:szCs w:val="20"/>
        </w:rPr>
        <w:t>.</w:t>
      </w:r>
    </w:p>
    <w:p w14:paraId="5F6A576B" w14:textId="77777777" w:rsidR="00725495" w:rsidRPr="00822533" w:rsidRDefault="00725495" w:rsidP="00725495">
      <w:pPr>
        <w:pStyle w:val="Textvtabulce"/>
        <w:jc w:val="both"/>
        <w:rPr>
          <w:rFonts w:ascii="Segoe UI" w:hAnsi="Segoe UI" w:cs="Segoe UI"/>
          <w:sz w:val="20"/>
          <w:szCs w:val="20"/>
        </w:rPr>
      </w:pPr>
    </w:p>
    <w:p w14:paraId="7B2AAA76" w14:textId="77777777" w:rsidR="000C7080" w:rsidRPr="00822533" w:rsidRDefault="000C7080" w:rsidP="0041577D">
      <w:pPr>
        <w:pStyle w:val="Textvtabulce"/>
        <w:numPr>
          <w:ilvl w:val="0"/>
          <w:numId w:val="13"/>
        </w:numPr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Uzavření této smlouvy bylo schváleno </w:t>
      </w:r>
      <w:commentRangeStart w:id="26"/>
      <w:r w:rsidRPr="00822533">
        <w:rPr>
          <w:rFonts w:ascii="Segoe UI" w:hAnsi="Segoe UI" w:cs="Segoe UI"/>
          <w:sz w:val="20"/>
          <w:szCs w:val="20"/>
        </w:rPr>
        <w:t>usnesením</w:t>
      </w:r>
      <w:commentRangeEnd w:id="26"/>
      <w:r w:rsidR="008421FB">
        <w:rPr>
          <w:rStyle w:val="Odkaznakoment"/>
        </w:rPr>
        <w:commentReference w:id="26"/>
      </w:r>
      <w:r w:rsidRPr="00822533">
        <w:rPr>
          <w:rFonts w:ascii="Segoe UI" w:hAnsi="Segoe UI" w:cs="Segoe UI"/>
          <w:sz w:val="20"/>
          <w:szCs w:val="20"/>
        </w:rPr>
        <w:t xml:space="preserve"> ................................. č. …… ze </w:t>
      </w:r>
      <w:commentRangeStart w:id="27"/>
      <w:r w:rsidRPr="00822533">
        <w:rPr>
          <w:rFonts w:ascii="Segoe UI" w:hAnsi="Segoe UI" w:cs="Segoe UI"/>
          <w:sz w:val="20"/>
          <w:szCs w:val="20"/>
        </w:rPr>
        <w:t>dne</w:t>
      </w:r>
      <w:commentRangeEnd w:id="27"/>
      <w:r w:rsidR="00DC3260">
        <w:rPr>
          <w:rStyle w:val="Odkaznakoment"/>
        </w:rPr>
        <w:commentReference w:id="27"/>
      </w:r>
      <w:r w:rsidRPr="00822533">
        <w:rPr>
          <w:rFonts w:ascii="Segoe UI" w:hAnsi="Segoe UI" w:cs="Segoe UI"/>
          <w:sz w:val="20"/>
          <w:szCs w:val="20"/>
        </w:rPr>
        <w:t xml:space="preserve"> …..</w:t>
      </w:r>
    </w:p>
    <w:p w14:paraId="6E25C9D1" w14:textId="77777777" w:rsidR="00E8026D" w:rsidRPr="00822533" w:rsidRDefault="00E8026D" w:rsidP="00B81659">
      <w:pPr>
        <w:tabs>
          <w:tab w:val="left" w:pos="284"/>
        </w:tabs>
        <w:ind w:left="284" w:hanging="284"/>
        <w:rPr>
          <w:rFonts w:ascii="Segoe UI" w:hAnsi="Segoe UI" w:cs="Segoe UI"/>
        </w:rPr>
      </w:pPr>
    </w:p>
    <w:p w14:paraId="34F5C867" w14:textId="4BBD0224" w:rsidR="0070656D" w:rsidRPr="00822533" w:rsidRDefault="0070656D" w:rsidP="0070656D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>Nedílnou součástí této smlouvy j</w:t>
      </w:r>
      <w:r w:rsidR="00A70D20">
        <w:rPr>
          <w:rFonts w:ascii="Segoe UI" w:hAnsi="Segoe UI" w:cs="Segoe UI"/>
          <w:sz w:val="20"/>
          <w:szCs w:val="20"/>
        </w:rPr>
        <w:t>e</w:t>
      </w:r>
      <w:r w:rsidRPr="00822533">
        <w:rPr>
          <w:rFonts w:ascii="Segoe UI" w:hAnsi="Segoe UI" w:cs="Segoe UI"/>
          <w:sz w:val="20"/>
          <w:szCs w:val="20"/>
        </w:rPr>
        <w:t xml:space="preserve"> příloh</w:t>
      </w:r>
      <w:r w:rsidR="00A70D20">
        <w:rPr>
          <w:rFonts w:ascii="Segoe UI" w:hAnsi="Segoe UI" w:cs="Segoe UI"/>
          <w:sz w:val="20"/>
          <w:szCs w:val="20"/>
        </w:rPr>
        <w:t>a</w:t>
      </w:r>
      <w:r w:rsidRPr="00822533">
        <w:rPr>
          <w:rFonts w:ascii="Segoe UI" w:hAnsi="Segoe UI" w:cs="Segoe UI"/>
          <w:sz w:val="20"/>
          <w:szCs w:val="20"/>
        </w:rPr>
        <w:t xml:space="preserve">: </w:t>
      </w:r>
    </w:p>
    <w:p w14:paraId="6562CA59" w14:textId="646A71D1" w:rsidR="0070656D" w:rsidRPr="00822533" w:rsidRDefault="0070656D" w:rsidP="0070656D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 xml:space="preserve">příloha č. </w:t>
      </w:r>
      <w:r w:rsidR="005C70D3">
        <w:rPr>
          <w:rFonts w:ascii="Segoe UI" w:hAnsi="Segoe UI" w:cs="Segoe UI"/>
          <w:sz w:val="20"/>
          <w:szCs w:val="20"/>
        </w:rPr>
        <w:t>1</w:t>
      </w:r>
      <w:r w:rsidRPr="00822533">
        <w:rPr>
          <w:rFonts w:ascii="Segoe UI" w:hAnsi="Segoe UI" w:cs="Segoe UI"/>
          <w:sz w:val="20"/>
          <w:szCs w:val="20"/>
        </w:rPr>
        <w:t xml:space="preserve"> – kopie katastrální mapy</w:t>
      </w:r>
    </w:p>
    <w:p w14:paraId="3ABC55A1" w14:textId="77777777" w:rsidR="00B81659" w:rsidRPr="00822533" w:rsidRDefault="00B81659" w:rsidP="00B81659">
      <w:pPr>
        <w:tabs>
          <w:tab w:val="left" w:pos="284"/>
        </w:tabs>
        <w:ind w:left="284" w:hanging="284"/>
        <w:rPr>
          <w:rFonts w:ascii="Segoe UI" w:hAnsi="Segoe UI" w:cs="Segoe UI"/>
        </w:rPr>
      </w:pPr>
    </w:p>
    <w:p w14:paraId="0BFE46FB" w14:textId="77777777" w:rsidR="0070656D" w:rsidRPr="00822533" w:rsidRDefault="0070656D" w:rsidP="00B81659">
      <w:pPr>
        <w:tabs>
          <w:tab w:val="left" w:pos="284"/>
        </w:tabs>
        <w:ind w:left="284" w:hanging="284"/>
        <w:rPr>
          <w:rFonts w:ascii="Segoe UI" w:hAnsi="Segoe UI" w:cs="Segoe UI"/>
        </w:rPr>
      </w:pPr>
    </w:p>
    <w:p w14:paraId="639AF7CB" w14:textId="2A230844" w:rsidR="00350587" w:rsidRPr="00822533" w:rsidRDefault="00350587" w:rsidP="00D1734A">
      <w:pPr>
        <w:jc w:val="both"/>
        <w:rPr>
          <w:rFonts w:ascii="Segoe UI" w:hAnsi="Segoe UI" w:cs="Segoe UI"/>
          <w:iCs/>
        </w:rPr>
      </w:pPr>
      <w:r w:rsidRPr="00822533">
        <w:rPr>
          <w:rFonts w:ascii="Segoe UI" w:hAnsi="Segoe UI" w:cs="Segoe UI"/>
          <w:iCs/>
        </w:rPr>
        <w:t>V .......................... dne ....................</w:t>
      </w:r>
      <w:r w:rsidRPr="00822533">
        <w:rPr>
          <w:rFonts w:ascii="Segoe UI" w:hAnsi="Segoe UI" w:cs="Segoe UI"/>
          <w:iCs/>
        </w:rPr>
        <w:tab/>
      </w:r>
      <w:r w:rsidR="00D1734A">
        <w:rPr>
          <w:rFonts w:ascii="Segoe UI" w:hAnsi="Segoe UI" w:cs="Segoe UI"/>
          <w:iCs/>
        </w:rPr>
        <w:tab/>
      </w:r>
      <w:r w:rsidR="00D1734A">
        <w:rPr>
          <w:rFonts w:ascii="Segoe UI" w:hAnsi="Segoe UI" w:cs="Segoe UI"/>
          <w:iCs/>
        </w:rPr>
        <w:tab/>
      </w:r>
      <w:r w:rsidR="00D1734A">
        <w:rPr>
          <w:rFonts w:ascii="Segoe UI" w:hAnsi="Segoe UI" w:cs="Segoe UI"/>
          <w:iCs/>
        </w:rPr>
        <w:tab/>
      </w:r>
      <w:r w:rsidRPr="00822533">
        <w:rPr>
          <w:rFonts w:ascii="Segoe UI" w:hAnsi="Segoe UI" w:cs="Segoe UI"/>
          <w:iCs/>
        </w:rPr>
        <w:t>V …………………… dne ....................</w:t>
      </w:r>
    </w:p>
    <w:p w14:paraId="4B210754" w14:textId="77777777" w:rsidR="00350587" w:rsidRPr="00822533" w:rsidRDefault="00350587" w:rsidP="00350587">
      <w:pPr>
        <w:tabs>
          <w:tab w:val="left" w:pos="5670"/>
        </w:tabs>
        <w:jc w:val="both"/>
        <w:rPr>
          <w:rFonts w:ascii="Segoe UI" w:hAnsi="Segoe UI" w:cs="Segoe UI"/>
          <w:iCs/>
        </w:rPr>
      </w:pPr>
    </w:p>
    <w:p w14:paraId="4D230086" w14:textId="430FD041" w:rsidR="00350587" w:rsidRPr="00822533" w:rsidRDefault="00245AD9" w:rsidP="00350587">
      <w:pPr>
        <w:tabs>
          <w:tab w:val="left" w:pos="4820"/>
        </w:tabs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Budoucí p</w:t>
      </w:r>
      <w:r w:rsidR="00350587" w:rsidRPr="00822533">
        <w:rPr>
          <w:rFonts w:ascii="Segoe UI" w:hAnsi="Segoe UI" w:cs="Segoe UI"/>
        </w:rPr>
        <w:t>ovinný:</w:t>
      </w:r>
      <w:r w:rsidR="00350587" w:rsidRPr="00822533">
        <w:rPr>
          <w:rFonts w:ascii="Segoe UI" w:hAnsi="Segoe UI" w:cs="Segoe UI"/>
        </w:rPr>
        <w:tab/>
      </w:r>
      <w:r w:rsidR="00350587" w:rsidRPr="00822533">
        <w:rPr>
          <w:rFonts w:ascii="Segoe UI" w:hAnsi="Segoe UI" w:cs="Segoe UI"/>
        </w:rPr>
        <w:tab/>
      </w:r>
      <w:r w:rsidR="00350587" w:rsidRPr="00822533">
        <w:rPr>
          <w:rFonts w:ascii="Segoe UI" w:hAnsi="Segoe UI" w:cs="Segoe UI"/>
        </w:rPr>
        <w:tab/>
      </w:r>
      <w:r w:rsidRPr="00822533">
        <w:rPr>
          <w:rFonts w:ascii="Segoe UI" w:hAnsi="Segoe UI" w:cs="Segoe UI"/>
        </w:rPr>
        <w:t>Budoucí o</w:t>
      </w:r>
      <w:r w:rsidR="00350587" w:rsidRPr="00822533">
        <w:rPr>
          <w:rFonts w:ascii="Segoe UI" w:hAnsi="Segoe UI" w:cs="Segoe UI"/>
        </w:rPr>
        <w:t>právněný:</w:t>
      </w:r>
      <w:r w:rsidR="00350587" w:rsidRPr="00822533">
        <w:rPr>
          <w:rFonts w:ascii="Segoe UI" w:hAnsi="Segoe UI" w:cs="Segoe UI"/>
        </w:rPr>
        <w:tab/>
      </w:r>
    </w:p>
    <w:p w14:paraId="52D7FACE" w14:textId="77777777" w:rsidR="00350587" w:rsidRPr="00822533" w:rsidRDefault="00350587" w:rsidP="00350587">
      <w:pPr>
        <w:tabs>
          <w:tab w:val="left" w:pos="4820"/>
        </w:tabs>
        <w:rPr>
          <w:rFonts w:ascii="Segoe UI" w:hAnsi="Segoe UI" w:cs="Segoe UI"/>
        </w:rPr>
      </w:pPr>
    </w:p>
    <w:p w14:paraId="42BDA0C7" w14:textId="77777777" w:rsidR="00350587" w:rsidRPr="00822533" w:rsidRDefault="00350587" w:rsidP="00350587">
      <w:pPr>
        <w:tabs>
          <w:tab w:val="left" w:pos="4820"/>
        </w:tabs>
        <w:rPr>
          <w:rFonts w:ascii="Segoe UI" w:hAnsi="Segoe UI" w:cs="Segoe UI"/>
        </w:rPr>
      </w:pPr>
    </w:p>
    <w:p w14:paraId="75197CB6" w14:textId="77777777" w:rsidR="00350587" w:rsidRPr="00822533" w:rsidRDefault="00350587" w:rsidP="00350587">
      <w:pPr>
        <w:tabs>
          <w:tab w:val="left" w:pos="5040"/>
        </w:tabs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350587" w:rsidRPr="00822533" w14:paraId="171121CF" w14:textId="77777777" w:rsidTr="00895FCE">
        <w:tc>
          <w:tcPr>
            <w:tcW w:w="4204" w:type="dxa"/>
          </w:tcPr>
          <w:p w14:paraId="6DD25072" w14:textId="77777777" w:rsidR="00350587" w:rsidRPr="00822533" w:rsidRDefault="00350587" w:rsidP="00245AD9">
            <w:pPr>
              <w:tabs>
                <w:tab w:val="left" w:pos="5040"/>
              </w:tabs>
              <w:rPr>
                <w:rFonts w:ascii="Segoe UI" w:hAnsi="Segoe UI" w:cs="Segoe UI"/>
              </w:rPr>
            </w:pPr>
            <w:r w:rsidRPr="00822533">
              <w:rPr>
                <w:rFonts w:ascii="Segoe UI" w:hAnsi="Segoe UI" w:cs="Segoe UI"/>
              </w:rPr>
              <w:t>……………………..……………………</w:t>
            </w:r>
          </w:p>
        </w:tc>
        <w:tc>
          <w:tcPr>
            <w:tcW w:w="5084" w:type="dxa"/>
          </w:tcPr>
          <w:p w14:paraId="386508D8" w14:textId="77777777" w:rsidR="00350587" w:rsidRPr="00822533" w:rsidRDefault="00350587" w:rsidP="00895FCE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  <w:r w:rsidRPr="00822533">
              <w:rPr>
                <w:rFonts w:ascii="Segoe UI" w:hAnsi="Segoe UI" w:cs="Segoe UI"/>
              </w:rPr>
              <w:t>……………....…………………………………………</w:t>
            </w:r>
          </w:p>
        </w:tc>
      </w:tr>
      <w:tr w:rsidR="00350587" w:rsidRPr="00822533" w14:paraId="41D3D933" w14:textId="77777777" w:rsidTr="00895FCE">
        <w:tc>
          <w:tcPr>
            <w:tcW w:w="4204" w:type="dxa"/>
          </w:tcPr>
          <w:p w14:paraId="074AC5CA" w14:textId="4A5BF3A2" w:rsidR="00350587" w:rsidRPr="00822533" w:rsidRDefault="00BA7929" w:rsidP="00833BD9">
            <w:pPr>
              <w:rPr>
                <w:rFonts w:ascii="Segoe UI" w:hAnsi="Segoe UI" w:cs="Segoe UI"/>
                <w:bCs/>
              </w:rPr>
            </w:pPr>
            <w:r w:rsidRPr="00822533">
              <w:rPr>
                <w:rFonts w:ascii="Segoe UI" w:hAnsi="Segoe UI" w:cs="Segoe UI"/>
                <w:bCs/>
              </w:rPr>
              <w:t xml:space="preserve">          </w:t>
            </w:r>
            <w:r w:rsidR="005F150F">
              <w:rPr>
                <w:rFonts w:ascii="Segoe UI" w:hAnsi="Segoe UI" w:cs="Segoe UI"/>
                <w:bCs/>
              </w:rPr>
              <w:t>j</w:t>
            </w:r>
            <w:r w:rsidRPr="00822533">
              <w:rPr>
                <w:rFonts w:ascii="Segoe UI" w:hAnsi="Segoe UI" w:cs="Segoe UI"/>
                <w:bCs/>
              </w:rPr>
              <w:t>méno</w:t>
            </w:r>
            <w:r w:rsidR="005F150F">
              <w:rPr>
                <w:rFonts w:ascii="Segoe UI" w:hAnsi="Segoe UI" w:cs="Segoe UI"/>
                <w:bCs/>
              </w:rPr>
              <w:t>, fun</w:t>
            </w:r>
            <w:r w:rsidR="00DE0C05">
              <w:rPr>
                <w:rFonts w:ascii="Segoe UI" w:hAnsi="Segoe UI" w:cs="Segoe UI"/>
                <w:bCs/>
              </w:rPr>
              <w:t>k</w:t>
            </w:r>
            <w:r w:rsidR="005F150F">
              <w:rPr>
                <w:rFonts w:ascii="Segoe UI" w:hAnsi="Segoe UI" w:cs="Segoe UI"/>
                <w:bCs/>
              </w:rPr>
              <w:t>ce</w:t>
            </w:r>
          </w:p>
        </w:tc>
        <w:tc>
          <w:tcPr>
            <w:tcW w:w="5084" w:type="dxa"/>
          </w:tcPr>
          <w:p w14:paraId="75C99A15" w14:textId="041F9030" w:rsidR="00350587" w:rsidRDefault="005F150F" w:rsidP="00895FC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350587" w:rsidRPr="00822533">
              <w:rPr>
                <w:rFonts w:ascii="Segoe UI" w:hAnsi="Segoe UI" w:cs="Segoe UI"/>
              </w:rPr>
              <w:t>méno</w:t>
            </w:r>
            <w:r w:rsidR="00D812A0">
              <w:rPr>
                <w:rFonts w:ascii="Segoe UI" w:hAnsi="Segoe UI" w:cs="Segoe UI"/>
              </w:rPr>
              <w:t xml:space="preserve">, </w:t>
            </w:r>
            <w:r>
              <w:rPr>
                <w:rFonts w:ascii="Segoe UI" w:hAnsi="Segoe UI" w:cs="Segoe UI"/>
              </w:rPr>
              <w:t>funkce</w:t>
            </w:r>
          </w:p>
          <w:p w14:paraId="5A9283B7" w14:textId="49EB43F9" w:rsidR="000B36F7" w:rsidRPr="00822533" w:rsidRDefault="000B36F7" w:rsidP="00895FCE">
            <w:pPr>
              <w:jc w:val="center"/>
              <w:rPr>
                <w:rFonts w:ascii="Segoe UI" w:hAnsi="Segoe UI" w:cs="Segoe UI"/>
              </w:rPr>
            </w:pPr>
          </w:p>
        </w:tc>
      </w:tr>
      <w:tr w:rsidR="00350587" w:rsidRPr="00822533" w14:paraId="31696333" w14:textId="77777777" w:rsidTr="00895FCE">
        <w:tc>
          <w:tcPr>
            <w:tcW w:w="4204" w:type="dxa"/>
          </w:tcPr>
          <w:p w14:paraId="2B68CF53" w14:textId="77777777" w:rsidR="00350587" w:rsidRDefault="00350587" w:rsidP="00895FCE">
            <w:pPr>
              <w:jc w:val="center"/>
              <w:rPr>
                <w:rFonts w:ascii="Segoe UI" w:hAnsi="Segoe UI" w:cs="Segoe UI"/>
                <w:bCs/>
              </w:rPr>
            </w:pPr>
          </w:p>
          <w:p w14:paraId="77404B92" w14:textId="7FD50D36" w:rsidR="001D412C" w:rsidRPr="00822533" w:rsidRDefault="001D412C" w:rsidP="00895FCE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5084" w:type="dxa"/>
          </w:tcPr>
          <w:p w14:paraId="78A01C44" w14:textId="3E01598D" w:rsidR="00350587" w:rsidRPr="00822533" w:rsidRDefault="00350587" w:rsidP="00D71485">
            <w:pPr>
              <w:jc w:val="center"/>
              <w:rPr>
                <w:rFonts w:ascii="Segoe UI" w:hAnsi="Segoe UI" w:cs="Segoe UI"/>
              </w:rPr>
            </w:pPr>
          </w:p>
        </w:tc>
      </w:tr>
      <w:tr w:rsidR="00F521AB" w:rsidRPr="00822533" w14:paraId="145A070F" w14:textId="77777777" w:rsidTr="00895FCE">
        <w:tc>
          <w:tcPr>
            <w:tcW w:w="4204" w:type="dxa"/>
          </w:tcPr>
          <w:p w14:paraId="330F772A" w14:textId="0AD75291" w:rsidR="00F521AB" w:rsidRPr="00822533" w:rsidRDefault="00F521AB" w:rsidP="005F150F">
            <w:pPr>
              <w:rPr>
                <w:rFonts w:ascii="Segoe UI" w:hAnsi="Segoe UI" w:cs="Segoe UI"/>
                <w:bCs/>
              </w:rPr>
            </w:pPr>
          </w:p>
        </w:tc>
        <w:tc>
          <w:tcPr>
            <w:tcW w:w="5084" w:type="dxa"/>
          </w:tcPr>
          <w:p w14:paraId="735B65B7" w14:textId="5D4E077A" w:rsidR="00F521AB" w:rsidRPr="00822533" w:rsidRDefault="00F521AB" w:rsidP="00F521AB">
            <w:pPr>
              <w:jc w:val="center"/>
              <w:rPr>
                <w:rFonts w:ascii="Segoe UI" w:hAnsi="Segoe UI" w:cs="Segoe UI"/>
              </w:rPr>
            </w:pPr>
            <w:r w:rsidRPr="00822533">
              <w:rPr>
                <w:rFonts w:ascii="Segoe UI" w:hAnsi="Segoe UI" w:cs="Segoe UI"/>
              </w:rPr>
              <w:t>……………....…………………………………………</w:t>
            </w:r>
          </w:p>
        </w:tc>
      </w:tr>
      <w:tr w:rsidR="00F521AB" w:rsidRPr="00822533" w14:paraId="42EB7A2F" w14:textId="77777777" w:rsidTr="00895FCE">
        <w:tc>
          <w:tcPr>
            <w:tcW w:w="4204" w:type="dxa"/>
          </w:tcPr>
          <w:p w14:paraId="30BCFC8B" w14:textId="77777777" w:rsidR="00F521AB" w:rsidRPr="00822533" w:rsidRDefault="00F521AB" w:rsidP="00F521AB">
            <w:pPr>
              <w:rPr>
                <w:rFonts w:ascii="Segoe UI" w:hAnsi="Segoe UI" w:cs="Segoe UI"/>
                <w:bCs/>
              </w:rPr>
            </w:pPr>
          </w:p>
        </w:tc>
        <w:tc>
          <w:tcPr>
            <w:tcW w:w="5084" w:type="dxa"/>
          </w:tcPr>
          <w:p w14:paraId="5EBB36B0" w14:textId="2483A67E" w:rsidR="00F521AB" w:rsidRDefault="005F150F" w:rsidP="00F521A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j</w:t>
            </w:r>
            <w:r w:rsidR="00F521AB" w:rsidRPr="00822533">
              <w:rPr>
                <w:rFonts w:ascii="Segoe UI" w:hAnsi="Segoe UI" w:cs="Segoe UI"/>
              </w:rPr>
              <w:t>méno</w:t>
            </w:r>
            <w:r>
              <w:rPr>
                <w:rFonts w:ascii="Segoe UI" w:hAnsi="Segoe UI" w:cs="Segoe UI"/>
              </w:rPr>
              <w:t>, funkce</w:t>
            </w:r>
          </w:p>
          <w:p w14:paraId="13A29052" w14:textId="77777777" w:rsidR="00F521AB" w:rsidRDefault="00F521AB" w:rsidP="00F521AB">
            <w:pPr>
              <w:jc w:val="center"/>
              <w:rPr>
                <w:rFonts w:ascii="Segoe UI" w:hAnsi="Segoe UI" w:cs="Segoe UI"/>
                <w:bCs/>
              </w:rPr>
            </w:pPr>
          </w:p>
          <w:p w14:paraId="5D312F2B" w14:textId="2DFB1006" w:rsidR="00F521AB" w:rsidRPr="00822533" w:rsidRDefault="00F521AB" w:rsidP="00F521AB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362E3483" w14:textId="369E0143" w:rsidR="00F521AB" w:rsidRDefault="00F521AB" w:rsidP="00350587">
      <w:pPr>
        <w:rPr>
          <w:rFonts w:ascii="Segoe UI" w:hAnsi="Segoe UI" w:cs="Segoe UI"/>
          <w:iCs/>
        </w:rPr>
      </w:pPr>
      <w:r w:rsidRPr="00822533">
        <w:rPr>
          <w:rFonts w:ascii="Segoe UI" w:hAnsi="Segoe UI" w:cs="Segoe UI"/>
          <w:iCs/>
        </w:rPr>
        <w:t>V .......................... dne ....................</w:t>
      </w:r>
    </w:p>
    <w:p w14:paraId="66A3295A" w14:textId="77777777" w:rsidR="00F521AB" w:rsidRDefault="00F521AB" w:rsidP="00350587">
      <w:pPr>
        <w:rPr>
          <w:rFonts w:ascii="Segoe UI" w:hAnsi="Segoe UI" w:cs="Segoe UI"/>
        </w:rPr>
      </w:pPr>
    </w:p>
    <w:p w14:paraId="5203032A" w14:textId="0A9FF95E" w:rsidR="00350587" w:rsidRPr="00822533" w:rsidRDefault="00245AD9" w:rsidP="00350587">
      <w:pPr>
        <w:rPr>
          <w:rFonts w:ascii="Segoe UI" w:hAnsi="Segoe UI" w:cs="Segoe UI"/>
        </w:rPr>
      </w:pPr>
      <w:r w:rsidRPr="00822533">
        <w:rPr>
          <w:rFonts w:ascii="Segoe UI" w:hAnsi="Segoe UI" w:cs="Segoe UI"/>
        </w:rPr>
        <w:t>Investor:</w:t>
      </w:r>
    </w:p>
    <w:p w14:paraId="589D54AC" w14:textId="77777777" w:rsidR="00350587" w:rsidRPr="00822533" w:rsidRDefault="00350587" w:rsidP="00350587">
      <w:pPr>
        <w:rPr>
          <w:rFonts w:ascii="Segoe UI" w:hAnsi="Segoe UI" w:cs="Segoe UI"/>
        </w:rPr>
      </w:pPr>
    </w:p>
    <w:p w14:paraId="0D414909" w14:textId="77777777" w:rsidR="00245AD9" w:rsidRPr="00822533" w:rsidRDefault="00245AD9" w:rsidP="00350587">
      <w:pPr>
        <w:rPr>
          <w:rFonts w:ascii="Segoe UI" w:hAnsi="Segoe UI" w:cs="Segoe UI"/>
        </w:rPr>
      </w:pPr>
    </w:p>
    <w:p w14:paraId="0A08847F" w14:textId="77777777" w:rsidR="00BA7929" w:rsidRPr="00822533" w:rsidRDefault="00BA7929" w:rsidP="00350587">
      <w:pPr>
        <w:rPr>
          <w:rFonts w:ascii="Segoe UI" w:hAnsi="Segoe UI" w:cs="Segoe U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  <w:gridCol w:w="4914"/>
      </w:tblGrid>
      <w:tr w:rsidR="001D412C" w:rsidRPr="00822533" w14:paraId="21945F24" w14:textId="77777777" w:rsidTr="00895FCE">
        <w:tc>
          <w:tcPr>
            <w:tcW w:w="4372" w:type="dxa"/>
          </w:tcPr>
          <w:p w14:paraId="1C85DDA5" w14:textId="6F7316D5" w:rsidR="001D412C" w:rsidRPr="00822533" w:rsidRDefault="001D412C" w:rsidP="001D412C">
            <w:pPr>
              <w:tabs>
                <w:tab w:val="left" w:pos="5040"/>
              </w:tabs>
              <w:rPr>
                <w:rFonts w:ascii="Segoe UI" w:hAnsi="Segoe UI" w:cs="Segoe UI"/>
              </w:rPr>
            </w:pPr>
            <w:r w:rsidRPr="00822533">
              <w:rPr>
                <w:rFonts w:ascii="Segoe UI" w:hAnsi="Segoe UI" w:cs="Segoe UI"/>
              </w:rPr>
              <w:t>……………………………………..</w:t>
            </w:r>
          </w:p>
        </w:tc>
        <w:tc>
          <w:tcPr>
            <w:tcW w:w="4914" w:type="dxa"/>
          </w:tcPr>
          <w:p w14:paraId="5694B298" w14:textId="187A7449" w:rsidR="001D412C" w:rsidRPr="00822533" w:rsidRDefault="001D412C" w:rsidP="001D412C">
            <w:pPr>
              <w:tabs>
                <w:tab w:val="left" w:pos="5040"/>
              </w:tabs>
              <w:jc w:val="center"/>
              <w:rPr>
                <w:rFonts w:ascii="Segoe UI" w:hAnsi="Segoe UI" w:cs="Segoe UI"/>
              </w:rPr>
            </w:pPr>
          </w:p>
        </w:tc>
      </w:tr>
      <w:tr w:rsidR="001D412C" w:rsidRPr="00822533" w14:paraId="5DF7613C" w14:textId="77777777" w:rsidTr="00895FCE">
        <w:tc>
          <w:tcPr>
            <w:tcW w:w="4372" w:type="dxa"/>
          </w:tcPr>
          <w:p w14:paraId="5412AD76" w14:textId="58FAA14B" w:rsidR="001D412C" w:rsidRPr="00822533" w:rsidRDefault="001D412C" w:rsidP="001D412C">
            <w:pPr>
              <w:rPr>
                <w:rFonts w:ascii="Segoe UI" w:hAnsi="Segoe UI" w:cs="Segoe UI"/>
                <w:bCs/>
              </w:rPr>
            </w:pPr>
            <w:r w:rsidRPr="00822533">
              <w:rPr>
                <w:rFonts w:ascii="Segoe UI" w:hAnsi="Segoe UI" w:cs="Segoe UI"/>
                <w:bCs/>
              </w:rPr>
              <w:t xml:space="preserve">     jméno, funkce </w:t>
            </w:r>
          </w:p>
        </w:tc>
        <w:tc>
          <w:tcPr>
            <w:tcW w:w="4914" w:type="dxa"/>
          </w:tcPr>
          <w:p w14:paraId="6B956959" w14:textId="11EEFD5C" w:rsidR="000B36F7" w:rsidRPr="00822533" w:rsidRDefault="000B36F7" w:rsidP="001D412C">
            <w:pPr>
              <w:jc w:val="center"/>
              <w:rPr>
                <w:rFonts w:ascii="Segoe UI" w:hAnsi="Segoe UI" w:cs="Segoe UI"/>
              </w:rPr>
            </w:pPr>
          </w:p>
        </w:tc>
      </w:tr>
      <w:tr w:rsidR="001D412C" w:rsidRPr="00822533" w14:paraId="3CCEB641" w14:textId="77777777" w:rsidTr="00895FCE">
        <w:tc>
          <w:tcPr>
            <w:tcW w:w="4372" w:type="dxa"/>
          </w:tcPr>
          <w:p w14:paraId="765A15D5" w14:textId="77777777" w:rsidR="001D412C" w:rsidRPr="00822533" w:rsidRDefault="001D412C" w:rsidP="001D412C">
            <w:pPr>
              <w:jc w:val="center"/>
              <w:rPr>
                <w:rFonts w:ascii="Segoe UI" w:hAnsi="Segoe UI" w:cs="Segoe UI"/>
                <w:bCs/>
              </w:rPr>
            </w:pPr>
          </w:p>
        </w:tc>
        <w:tc>
          <w:tcPr>
            <w:tcW w:w="4914" w:type="dxa"/>
          </w:tcPr>
          <w:p w14:paraId="790480D0" w14:textId="624B4E74" w:rsidR="001D412C" w:rsidRPr="00822533" w:rsidRDefault="001D412C" w:rsidP="001D412C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7B643F42" w14:textId="77777777" w:rsidR="0083205D" w:rsidRPr="00822533" w:rsidRDefault="0083205D">
      <w:pPr>
        <w:rPr>
          <w:rFonts w:ascii="Segoe UI" w:hAnsi="Segoe UI" w:cs="Segoe UI"/>
        </w:rPr>
      </w:pPr>
    </w:p>
    <w:p w14:paraId="4FDBAE87" w14:textId="77777777" w:rsidR="002E4CEF" w:rsidRPr="00822533" w:rsidRDefault="002E4CEF">
      <w:pPr>
        <w:rPr>
          <w:rFonts w:ascii="Segoe UI" w:hAnsi="Segoe UI" w:cs="Segoe UI"/>
        </w:rPr>
      </w:pPr>
    </w:p>
    <w:p w14:paraId="2F0BDEB7" w14:textId="34F17C1E" w:rsidR="002E4CEF" w:rsidRPr="00822533" w:rsidRDefault="002E4CEF" w:rsidP="00333FEE">
      <w:pPr>
        <w:rPr>
          <w:rFonts w:ascii="Segoe UI" w:hAnsi="Segoe UI" w:cs="Segoe UI"/>
        </w:rPr>
      </w:pPr>
    </w:p>
    <w:sectPr w:rsidR="002E4CEF" w:rsidRPr="00822533" w:rsidSect="00811C9A">
      <w:footerReference w:type="even" r:id="rId13"/>
      <w:footerReference w:type="default" r:id="rId14"/>
      <w:pgSz w:w="11906" w:h="16838"/>
      <w:pgMar w:top="1304" w:right="1304" w:bottom="1021" w:left="1304" w:header="709" w:footer="464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6-13T14:50:00Z" w:initials="ND">
    <w:p w14:paraId="76B7431D" w14:textId="77777777" w:rsidR="009C2A2A" w:rsidRPr="006E4A57" w:rsidRDefault="009C2A2A" w:rsidP="009C2A2A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E4A57">
        <w:rPr>
          <w:rStyle w:val="Odkaznakoment"/>
          <w:rFonts w:ascii="Segoe UI" w:hAnsi="Segoe UI" w:cs="Segoe UI"/>
        </w:rPr>
        <w:t>údaje o smluvní straně: 1) jméno a příjmení/obchodní firma/název - datum narození/ IČO/DIČ/ -bydliště/sídlo; 2) forma vlastnického práva /podíl./SJM/; 3) bankovní spojení a číslo účtu; 4) formy jednání dle obchodního rejstříku/</w:t>
      </w:r>
      <w:r w:rsidRPr="006E4A57">
        <w:rPr>
          <w:rFonts w:ascii="Segoe UI" w:hAnsi="Segoe UI" w:cs="Segoe UI"/>
          <w:sz w:val="16"/>
          <w:szCs w:val="16"/>
        </w:rPr>
        <w:t xml:space="preserve"> statutu osoby/udělené plné moci;</w:t>
      </w:r>
    </w:p>
    <w:p w14:paraId="6F969C7A" w14:textId="77777777" w:rsidR="009C2A2A" w:rsidRPr="006E4A57" w:rsidRDefault="009C2A2A" w:rsidP="009C2A2A">
      <w:pPr>
        <w:pStyle w:val="Textkomente"/>
        <w:rPr>
          <w:rFonts w:ascii="Segoe UI" w:hAnsi="Segoe UI" w:cs="Segoe UI"/>
          <w:sz w:val="16"/>
          <w:szCs w:val="16"/>
        </w:rPr>
      </w:pPr>
    </w:p>
    <w:p w14:paraId="7FFDF8B7" w14:textId="77777777" w:rsidR="009C2A2A" w:rsidRPr="006E4A57" w:rsidRDefault="009C2A2A" w:rsidP="009C2A2A">
      <w:pPr>
        <w:pStyle w:val="Textkomente"/>
        <w:rPr>
          <w:rFonts w:ascii="Segoe UI" w:hAnsi="Segoe UI" w:cs="Segoe UI"/>
          <w:sz w:val="16"/>
          <w:szCs w:val="16"/>
        </w:rPr>
      </w:pPr>
    </w:p>
    <w:p w14:paraId="4D3B832F" w14:textId="77777777" w:rsidR="009C2A2A" w:rsidRDefault="009C2A2A" w:rsidP="009C2A2A">
      <w:pPr>
        <w:pStyle w:val="Textkomente"/>
      </w:pPr>
      <w:r w:rsidRPr="006E4A57">
        <w:rPr>
          <w:rFonts w:ascii="Segoe UI" w:hAnsi="Segoe UI" w:cs="Segoe UI"/>
          <w:sz w:val="16"/>
          <w:szCs w:val="16"/>
        </w:rPr>
        <w:t>/identifikační údaje dle listu vlastnictví /obchodního rejstříku/jiného rejstříku/</w:t>
      </w:r>
    </w:p>
    <w:p w14:paraId="07CAEE33" w14:textId="7F2481E7" w:rsidR="009C2A2A" w:rsidRDefault="009C2A2A">
      <w:pPr>
        <w:pStyle w:val="Textkomente"/>
      </w:pPr>
    </w:p>
  </w:comment>
  <w:comment w:id="1" w:author="Novotný Daniel" w:date="2022-06-13T14:50:00Z" w:initials="ND">
    <w:p w14:paraId="551C8AE0" w14:textId="77777777" w:rsidR="00BC0282" w:rsidRPr="006E4A57" w:rsidRDefault="00BC0282" w:rsidP="00BC0282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E4A57">
        <w:rPr>
          <w:rFonts w:ascii="Segoe UI" w:hAnsi="Segoe UI" w:cs="Segoe UI"/>
          <w:sz w:val="16"/>
          <w:szCs w:val="16"/>
        </w:rPr>
        <w:t>Ponechte, pokud je smluvní stranou FO nebo FO podnikající.</w:t>
      </w:r>
    </w:p>
    <w:p w14:paraId="43089708" w14:textId="77777777" w:rsidR="00BC0282" w:rsidRDefault="00BC0282" w:rsidP="00BC0282">
      <w:pPr>
        <w:pStyle w:val="Textkomente"/>
      </w:pPr>
      <w:r w:rsidRPr="006E4A57">
        <w:rPr>
          <w:rFonts w:ascii="Segoe UI" w:hAnsi="Segoe UI" w:cs="Segoe UI"/>
          <w:sz w:val="16"/>
          <w:szCs w:val="16"/>
        </w:rPr>
        <w:t>V případě, že je smluvní stranou PO, odstraňte „nebo subjekt údajů“. Pokud jsou smluvní stranou spoluvlastníci v kombinaci FO (FO podnikající) + PO, ponechte označení „nebo subjekt údajů“.</w:t>
      </w:r>
    </w:p>
    <w:p w14:paraId="770EEE33" w14:textId="3B96D7B6" w:rsidR="00BC0282" w:rsidRDefault="00BC0282">
      <w:pPr>
        <w:pStyle w:val="Textkomente"/>
      </w:pPr>
    </w:p>
  </w:comment>
  <w:comment w:id="2" w:author="Novotný Daniel" w:date="2022-06-13T14:50:00Z" w:initials="ND">
    <w:p w14:paraId="32B151D1" w14:textId="77777777" w:rsidR="00BC0282" w:rsidRPr="006E4A57" w:rsidRDefault="00BC0282" w:rsidP="00BC0282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6E4A57">
        <w:rPr>
          <w:rStyle w:val="Odkaznakoment"/>
          <w:rFonts w:ascii="Segoe UI" w:hAnsi="Segoe UI" w:cs="Segoe UI"/>
        </w:rPr>
        <w:t>v</w:t>
      </w:r>
      <w:r w:rsidRPr="006E4A57">
        <w:rPr>
          <w:rStyle w:val="Odkaznakoment"/>
          <w:rFonts w:ascii="Segoe UI" w:hAnsi="Segoe UI" w:cs="Segoe UI"/>
        </w:rPr>
        <w:annotationRef/>
      </w:r>
      <w:r w:rsidRPr="006E4A57">
        <w:rPr>
          <w:rStyle w:val="Odkaznakoment"/>
          <w:rFonts w:ascii="Segoe UI" w:hAnsi="Segoe UI" w:cs="Segoe UI"/>
        </w:rPr>
        <w:t>ýlučné vlastnictví/podílové spoluvlastnictví/společné jmění manželů</w:t>
      </w:r>
    </w:p>
    <w:p w14:paraId="24DE37BC" w14:textId="579C9697" w:rsidR="00BC0282" w:rsidRDefault="00BC0282">
      <w:pPr>
        <w:pStyle w:val="Textkomente"/>
      </w:pPr>
    </w:p>
  </w:comment>
  <w:comment w:id="3" w:author="Novotný Daniel" w:date="2022-06-13T14:50:00Z" w:initials="ND">
    <w:p w14:paraId="512DBCDD" w14:textId="720A59A5" w:rsidR="00BC0282" w:rsidRDefault="00BC0282">
      <w:pPr>
        <w:pStyle w:val="Textkomente"/>
      </w:pPr>
      <w:r>
        <w:rPr>
          <w:rStyle w:val="Odkaznakoment"/>
        </w:rPr>
        <w:annotationRef/>
      </w:r>
      <w:r w:rsidRPr="006E4A57">
        <w:rPr>
          <w:rStyle w:val="Odkaznakoment"/>
          <w:rFonts w:ascii="Segoe UI" w:hAnsi="Segoe UI" w:cs="Segoe UI"/>
        </w:rPr>
        <w:t>typ parcely dle LV - parcela katastru nemovitostí/parcela zjednodušené evidence /evidence nemovitostí/pozemkový katastr/grafický příděl/</w:t>
      </w:r>
    </w:p>
  </w:comment>
  <w:comment w:id="4" w:author="Novotný Daniel" w:date="2022-06-13T14:50:00Z" w:initials="ND">
    <w:p w14:paraId="40FB344A" w14:textId="70A16DFF" w:rsidR="00604387" w:rsidRPr="006E4A57" w:rsidRDefault="00604387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6E4A57">
        <w:rPr>
          <w:rFonts w:ascii="Segoe UI" w:hAnsi="Segoe UI" w:cs="Segoe UI"/>
          <w:sz w:val="16"/>
          <w:szCs w:val="16"/>
        </w:rPr>
        <w:t>p</w:t>
      </w:r>
      <w:r w:rsidRPr="006E4A57">
        <w:rPr>
          <w:rFonts w:ascii="Segoe UI" w:hAnsi="Segoe UI" w:cs="Segoe UI"/>
          <w:sz w:val="16"/>
          <w:szCs w:val="16"/>
        </w:rPr>
        <w:t>řesný název a číslo stavby</w:t>
      </w:r>
      <w:r w:rsidR="00643434">
        <w:rPr>
          <w:rFonts w:ascii="Segoe UI" w:hAnsi="Segoe UI" w:cs="Segoe UI"/>
          <w:sz w:val="16"/>
          <w:szCs w:val="16"/>
        </w:rPr>
        <w:t xml:space="preserve"> GasNet</w:t>
      </w:r>
    </w:p>
  </w:comment>
  <w:comment w:id="5" w:author="Novotný Daniel" w:date="2022-06-13T14:50:00Z" w:initials="ND">
    <w:p w14:paraId="1847924B" w14:textId="67A7782B" w:rsidR="00634E3C" w:rsidRPr="00634E3C" w:rsidRDefault="00634E3C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34E3C">
        <w:rPr>
          <w:rFonts w:ascii="Segoe UI" w:hAnsi="Segoe UI" w:cs="Segoe UI"/>
          <w:sz w:val="16"/>
          <w:szCs w:val="16"/>
        </w:rPr>
        <w:t>označení stavby SŽ</w:t>
      </w:r>
    </w:p>
  </w:comment>
  <w:comment w:id="9" w:author="Lokajíček Jan, JUDr." w:date="2022-06-13T14:50:00Z" w:initials="LJJ">
    <w:p w14:paraId="5D7F322E" w14:textId="6934DD2C" w:rsidR="000F0868" w:rsidRDefault="000F0868">
      <w:pPr>
        <w:pStyle w:val="Textkomente"/>
      </w:pPr>
      <w:r>
        <w:rPr>
          <w:rStyle w:val="Odkaznakoment"/>
        </w:rPr>
        <w:annotationRef/>
      </w:r>
      <w:r w:rsidRPr="000F0868">
        <w:rPr>
          <w:highlight w:val="yellow"/>
        </w:rPr>
        <w:t>Drobné upřesnění.</w:t>
      </w:r>
    </w:p>
  </w:comment>
  <w:comment w:id="11" w:author="Novotný Daniel" w:date="2022-06-13T14:50:00Z" w:initials="ND">
    <w:p w14:paraId="26E91CA9" w14:textId="77777777" w:rsidR="0060281D" w:rsidRPr="006E4A57" w:rsidRDefault="0060281D" w:rsidP="0060281D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6E4A57">
        <w:rPr>
          <w:rFonts w:ascii="Segoe UI" w:hAnsi="Segoe UI" w:cs="Segoe UI"/>
          <w:sz w:val="16"/>
          <w:szCs w:val="16"/>
        </w:rPr>
        <w:t>Plynovod a plynovodní přípojka:</w:t>
      </w:r>
    </w:p>
    <w:p w14:paraId="57FD363E" w14:textId="77777777" w:rsidR="0060281D" w:rsidRPr="006E4A57" w:rsidRDefault="0060281D" w:rsidP="0060281D">
      <w:pPr>
        <w:pStyle w:val="Textkomente"/>
        <w:rPr>
          <w:rFonts w:ascii="Segoe UI" w:hAnsi="Segoe UI" w:cs="Segoe UI"/>
          <w:sz w:val="16"/>
          <w:szCs w:val="16"/>
        </w:rPr>
      </w:pPr>
      <w:r w:rsidRPr="006E4A57">
        <w:rPr>
          <w:rFonts w:ascii="Segoe UI" w:hAnsi="Segoe UI" w:cs="Segoe UI"/>
          <w:sz w:val="16"/>
          <w:szCs w:val="16"/>
        </w:rPr>
        <w:t>1)</w:t>
      </w:r>
      <w:r w:rsidRPr="006E4A57">
        <w:rPr>
          <w:rFonts w:ascii="Segoe UI" w:hAnsi="Segoe UI" w:cs="Segoe UI"/>
          <w:sz w:val="16"/>
          <w:szCs w:val="16"/>
        </w:rPr>
        <w:tab/>
        <w:t>do 4 bar včetně 1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6E4A57">
        <w:rPr>
          <w:rFonts w:ascii="Segoe UI" w:hAnsi="Segoe UI" w:cs="Segoe UI"/>
          <w:sz w:val="16"/>
          <w:szCs w:val="16"/>
        </w:rPr>
        <w:t>m,</w:t>
      </w:r>
    </w:p>
    <w:p w14:paraId="2816C0DE" w14:textId="77777777" w:rsidR="0060281D" w:rsidRPr="006E4A57" w:rsidRDefault="0060281D" w:rsidP="0060281D">
      <w:pPr>
        <w:pStyle w:val="Textkomente"/>
        <w:rPr>
          <w:rFonts w:ascii="Segoe UI" w:hAnsi="Segoe UI" w:cs="Segoe UI"/>
          <w:sz w:val="16"/>
          <w:szCs w:val="16"/>
        </w:rPr>
      </w:pPr>
      <w:r w:rsidRPr="006E4A57">
        <w:rPr>
          <w:rFonts w:ascii="Segoe UI" w:hAnsi="Segoe UI" w:cs="Segoe UI"/>
          <w:sz w:val="16"/>
          <w:szCs w:val="16"/>
        </w:rPr>
        <w:t>2)</w:t>
      </w:r>
      <w:r w:rsidRPr="006E4A57">
        <w:rPr>
          <w:rFonts w:ascii="Segoe UI" w:hAnsi="Segoe UI" w:cs="Segoe UI"/>
          <w:sz w:val="16"/>
          <w:szCs w:val="16"/>
        </w:rPr>
        <w:tab/>
        <w:t xml:space="preserve">nad 4 bar do 40 bar včetně 2 m, </w:t>
      </w:r>
    </w:p>
    <w:p w14:paraId="0BF1BE0C" w14:textId="77777777" w:rsidR="0060281D" w:rsidRPr="00356266" w:rsidRDefault="0060281D" w:rsidP="0060281D">
      <w:pPr>
        <w:pStyle w:val="stylText"/>
        <w:rPr>
          <w:rFonts w:ascii="Times New Roman" w:hAnsi="Times New Roman" w:cs="Times New Roman"/>
        </w:rPr>
      </w:pPr>
      <w:r w:rsidRPr="006E4A57">
        <w:rPr>
          <w:rFonts w:ascii="Segoe UI" w:hAnsi="Segoe UI" w:cs="Segoe UI"/>
          <w:sz w:val="16"/>
          <w:szCs w:val="16"/>
        </w:rPr>
        <w:t>3)</w:t>
      </w:r>
      <w:r w:rsidRPr="006E4A57">
        <w:rPr>
          <w:rFonts w:ascii="Segoe UI" w:hAnsi="Segoe UI" w:cs="Segoe UI"/>
          <w:sz w:val="16"/>
          <w:szCs w:val="16"/>
        </w:rPr>
        <w:tab/>
        <w:t>nad 40 bar 4 m.</w:t>
      </w:r>
    </w:p>
    <w:p w14:paraId="5E7736CD" w14:textId="54148B14" w:rsidR="0060281D" w:rsidRDefault="0060281D">
      <w:pPr>
        <w:pStyle w:val="Textkomente"/>
      </w:pPr>
    </w:p>
  </w:comment>
  <w:comment w:id="12" w:author="Novotný Daniel" w:date="2022-06-13T14:50:00Z" w:initials="ND">
    <w:p w14:paraId="494EE107" w14:textId="77777777" w:rsidR="00F939B0" w:rsidRPr="006E4A57" w:rsidRDefault="00F939B0" w:rsidP="00F939B0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6E4A57">
        <w:rPr>
          <w:rStyle w:val="Odkaznakoment"/>
          <w:rFonts w:ascii="Segoe UI" w:hAnsi="Segoe UI" w:cs="Segoe UI"/>
        </w:rPr>
        <w:t>doručenka provozovatele poštovní služby/podepsaný doklad o převzetí</w:t>
      </w:r>
    </w:p>
    <w:p w14:paraId="52F2D70F" w14:textId="721B937F" w:rsidR="00F939B0" w:rsidRDefault="00F939B0">
      <w:pPr>
        <w:pStyle w:val="Textkomente"/>
      </w:pPr>
    </w:p>
  </w:comment>
  <w:comment w:id="13" w:author="Lokajíček Jan, JUDr." w:date="2022-06-13T14:50:00Z" w:initials="LJJ">
    <w:p w14:paraId="749617BA" w14:textId="0C358C93" w:rsidR="000F0868" w:rsidRDefault="000F0868">
      <w:pPr>
        <w:pStyle w:val="Textkomente"/>
      </w:pPr>
      <w:r w:rsidRPr="000F0868">
        <w:rPr>
          <w:rStyle w:val="Odkaznakoment"/>
          <w:highlight w:val="yellow"/>
        </w:rPr>
        <w:annotationRef/>
      </w:r>
      <w:r w:rsidRPr="000F0868">
        <w:rPr>
          <w:highlight w:val="yellow"/>
        </w:rPr>
        <w:t>Doplněna čárka.</w:t>
      </w:r>
    </w:p>
  </w:comment>
  <w:comment w:id="21" w:author="Lokajíček Jan, JUDr." w:date="2022-06-14T12:26:00Z" w:initials="LJJ">
    <w:p w14:paraId="160A9812" w14:textId="77777777" w:rsidR="00B73130" w:rsidRPr="00A77CFD" w:rsidRDefault="00B73130" w:rsidP="00B73130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A77CFD">
        <w:rPr>
          <w:b/>
          <w:highlight w:val="yellow"/>
          <w:u w:val="single"/>
        </w:rPr>
        <w:t>V tomto případě chyběl údaj o dni účinnosti smlouvy. Nicméně opakujeme, že tato varianta by měla být použita jen ve zcela výjimečných a z naší strany doložitelných případech. Navíc samotná realizační smlouva s uveřejněním v registru počítá, přičemž v daném případě by mělo být jedno, zda jde o smlouvu o smlouvě budoucí nebo o smlouvu realizační.</w:t>
      </w:r>
      <w:r>
        <w:rPr>
          <w:b/>
          <w:u w:val="single"/>
        </w:rPr>
        <w:t xml:space="preserve"> </w:t>
      </w:r>
      <w:r w:rsidRPr="00A77CFD">
        <w:rPr>
          <w:b/>
          <w:highlight w:val="yellow"/>
          <w:u w:val="single"/>
        </w:rPr>
        <w:t>Konečné rozhodnutí je na předkladateli.</w:t>
      </w:r>
    </w:p>
  </w:comment>
  <w:comment w:id="26" w:author="Novotný Daniel" w:date="2022-06-13T14:50:00Z" w:initials="ND">
    <w:p w14:paraId="59E58388" w14:textId="645FC7A5" w:rsidR="008421FB" w:rsidRPr="008421FB" w:rsidRDefault="008421FB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8421FB">
        <w:rPr>
          <w:rFonts w:ascii="Segoe UI" w:hAnsi="Segoe UI" w:cs="Segoe UI"/>
          <w:sz w:val="16"/>
          <w:szCs w:val="16"/>
        </w:rPr>
        <w:t>rady/zastupitelstva</w:t>
      </w:r>
    </w:p>
  </w:comment>
  <w:comment w:id="27" w:author="Novotný Daniel" w:date="2022-06-13T14:50:00Z" w:initials="ND">
    <w:p w14:paraId="2D4F532B" w14:textId="77777777" w:rsidR="00DC3260" w:rsidRPr="00617518" w:rsidRDefault="00DC3260" w:rsidP="00DC3260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617518">
        <w:rPr>
          <w:rStyle w:val="Odkaznakoment"/>
          <w:rFonts w:ascii="Segoe UI" w:hAnsi="Segoe UI" w:cs="Segoe UI"/>
        </w:rPr>
        <w:t>Pouze ve smlouvách uzavíraných se samosprávou.</w:t>
      </w:r>
    </w:p>
    <w:p w14:paraId="57365503" w14:textId="7D55446C" w:rsidR="00DC3260" w:rsidRPr="00BA3832" w:rsidRDefault="00DC3260" w:rsidP="00DC3260">
      <w:pPr>
        <w:pStyle w:val="Textkomente"/>
        <w:rPr>
          <w:rStyle w:val="Odkaznakoment"/>
          <w:rFonts w:ascii="Arial" w:hAnsi="Arial" w:cs="Arial"/>
        </w:rPr>
      </w:pPr>
      <w:r w:rsidRPr="00617518">
        <w:rPr>
          <w:rStyle w:val="Odkaznakoment"/>
          <w:rFonts w:ascii="Segoe UI" w:hAnsi="Segoe UI" w:cs="Segoe UI"/>
        </w:rPr>
        <w:t>V ostatních případech odstavec</w:t>
      </w:r>
      <w:r w:rsidR="00E45886">
        <w:rPr>
          <w:rStyle w:val="Odkaznakoment"/>
          <w:rFonts w:ascii="Segoe UI" w:hAnsi="Segoe UI" w:cs="Segoe UI"/>
        </w:rPr>
        <w:t xml:space="preserve"> </w:t>
      </w:r>
      <w:r w:rsidRPr="00617518">
        <w:rPr>
          <w:rStyle w:val="Odkaznakoment"/>
          <w:rFonts w:ascii="Segoe UI" w:hAnsi="Segoe UI" w:cs="Segoe UI"/>
        </w:rPr>
        <w:t>vymazat.</w:t>
      </w:r>
    </w:p>
    <w:p w14:paraId="503968C0" w14:textId="5A683D5D" w:rsidR="00DC3260" w:rsidRDefault="00DC3260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CAEE33" w15:done="0"/>
  <w15:commentEx w15:paraId="770EEE33" w15:done="0"/>
  <w15:commentEx w15:paraId="24DE37BC" w15:done="0"/>
  <w15:commentEx w15:paraId="512DBCDD" w15:done="0"/>
  <w15:commentEx w15:paraId="40FB344A" w15:done="0"/>
  <w15:commentEx w15:paraId="1847924B" w15:done="0"/>
  <w15:commentEx w15:paraId="5E7736CD" w15:done="0"/>
  <w15:commentEx w15:paraId="52F2D70F" w15:done="0"/>
  <w15:commentEx w15:paraId="59E58388" w15:done="0"/>
  <w15:commentEx w15:paraId="503968C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6BB1C" w16cex:dateUtc="2022-01-10T13:03:00Z"/>
  <w16cex:commentExtensible w16cex:durableId="2586BB34" w16cex:dateUtc="2022-01-10T13:03:00Z"/>
  <w16cex:commentExtensible w16cex:durableId="2586BB50" w16cex:dateUtc="2022-01-10T13:04:00Z"/>
  <w16cex:commentExtensible w16cex:durableId="2586BB6C" w16cex:dateUtc="2022-01-10T13:04:00Z"/>
  <w16cex:commentExtensible w16cex:durableId="25854C9E" w16cex:dateUtc="2022-01-09T10:59:00Z"/>
  <w16cex:commentExtensible w16cex:durableId="2587A393" w16cex:dateUtc="2022-01-11T05:34:00Z"/>
  <w16cex:commentExtensible w16cex:durableId="2586BBB6" w16cex:dateUtc="2022-01-10T13:05:00Z"/>
  <w16cex:commentExtensible w16cex:durableId="2586BC32" w16cex:dateUtc="2022-01-10T13:07:00Z"/>
  <w16cex:commentExtensible w16cex:durableId="25855949" w16cex:dateUtc="2022-01-09T11:53:00Z"/>
  <w16cex:commentExtensible w16cex:durableId="25855974" w16cex:dateUtc="2022-01-09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CAEE33" w16cid:durableId="2586BB1C"/>
  <w16cid:commentId w16cid:paraId="770EEE33" w16cid:durableId="2586BB34"/>
  <w16cid:commentId w16cid:paraId="24DE37BC" w16cid:durableId="2586BB50"/>
  <w16cid:commentId w16cid:paraId="512DBCDD" w16cid:durableId="2586BB6C"/>
  <w16cid:commentId w16cid:paraId="40FB344A" w16cid:durableId="25854C9E"/>
  <w16cid:commentId w16cid:paraId="1847924B" w16cid:durableId="2587A393"/>
  <w16cid:commentId w16cid:paraId="5E7736CD" w16cid:durableId="2586BBB6"/>
  <w16cid:commentId w16cid:paraId="52F2D70F" w16cid:durableId="2586BC32"/>
  <w16cid:commentId w16cid:paraId="59E58388" w16cid:durableId="25855949"/>
  <w16cid:commentId w16cid:paraId="503968C0" w16cid:durableId="258559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52936" w14:textId="77777777" w:rsidR="00161EB2" w:rsidRDefault="00161EB2">
      <w:r>
        <w:separator/>
      </w:r>
    </w:p>
  </w:endnote>
  <w:endnote w:type="continuationSeparator" w:id="0">
    <w:p w14:paraId="4BF5BAE4" w14:textId="77777777" w:rsidR="00161EB2" w:rsidRDefault="00161EB2">
      <w:r>
        <w:continuationSeparator/>
      </w:r>
    </w:p>
  </w:endnote>
  <w:endnote w:type="continuationNotice" w:id="1">
    <w:p w14:paraId="4B7B4B17" w14:textId="77777777" w:rsidR="00161EB2" w:rsidRDefault="00161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A3BE5" w14:textId="77777777" w:rsidR="00B2606F" w:rsidRDefault="00B2606F" w:rsidP="005328C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0F88B58" w14:textId="77777777" w:rsidR="00B2606F" w:rsidRDefault="00B260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C5297" w14:textId="6C216EF0" w:rsidR="00811C9A" w:rsidRDefault="00811C9A" w:rsidP="00811C9A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right" w:pos="935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   \* MERGEFORMAT</w:instrText>
    </w:r>
    <w:r>
      <w:rPr>
        <w:rFonts w:ascii="Arial" w:hAnsi="Arial" w:cs="Arial"/>
        <w:sz w:val="16"/>
        <w:szCs w:val="16"/>
      </w:rPr>
      <w:fldChar w:fldCharType="separate"/>
    </w:r>
    <w:r w:rsidR="005F58E3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5F58E3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6D83E" w14:textId="77777777" w:rsidR="00161EB2" w:rsidRDefault="00161EB2">
      <w:r>
        <w:separator/>
      </w:r>
    </w:p>
  </w:footnote>
  <w:footnote w:type="continuationSeparator" w:id="0">
    <w:p w14:paraId="625D144F" w14:textId="77777777" w:rsidR="00161EB2" w:rsidRDefault="00161EB2">
      <w:r>
        <w:continuationSeparator/>
      </w:r>
    </w:p>
  </w:footnote>
  <w:footnote w:type="continuationNotice" w:id="1">
    <w:p w14:paraId="7FFD56AB" w14:textId="77777777" w:rsidR="00161EB2" w:rsidRDefault="00161E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6BC7"/>
    <w:multiLevelType w:val="hybridMultilevel"/>
    <w:tmpl w:val="37562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104ABD"/>
    <w:multiLevelType w:val="hybridMultilevel"/>
    <w:tmpl w:val="50449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E13E6"/>
    <w:multiLevelType w:val="hybridMultilevel"/>
    <w:tmpl w:val="EC08A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46B70"/>
    <w:multiLevelType w:val="hybridMultilevel"/>
    <w:tmpl w:val="D78489B2"/>
    <w:lvl w:ilvl="0" w:tplc="58D0A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91867D5"/>
    <w:multiLevelType w:val="hybridMultilevel"/>
    <w:tmpl w:val="C54680BC"/>
    <w:lvl w:ilvl="0" w:tplc="EF16A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F3917"/>
    <w:multiLevelType w:val="hybridMultilevel"/>
    <w:tmpl w:val="7F8C89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501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40886"/>
    <w:multiLevelType w:val="hybridMultilevel"/>
    <w:tmpl w:val="B492CEA8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A0BB1"/>
    <w:multiLevelType w:val="multilevel"/>
    <w:tmpl w:val="7F8C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E8740F"/>
    <w:multiLevelType w:val="hybridMultilevel"/>
    <w:tmpl w:val="548022AA"/>
    <w:lvl w:ilvl="0" w:tplc="5DFE531C">
      <w:start w:val="1"/>
      <w:numFmt w:val="decimal"/>
      <w:pStyle w:val="odstpolV"/>
      <w:lvlText w:val="%1)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B1F46"/>
    <w:multiLevelType w:val="hybridMultilevel"/>
    <w:tmpl w:val="4FF27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311CB"/>
    <w:multiLevelType w:val="hybridMultilevel"/>
    <w:tmpl w:val="BC0C98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D07050"/>
    <w:multiLevelType w:val="hybridMultilevel"/>
    <w:tmpl w:val="69D8F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2"/>
  </w:num>
  <w:num w:numId="11">
    <w:abstractNumId w:val="12"/>
  </w:num>
  <w:num w:numId="12">
    <w:abstractNumId w:val="8"/>
  </w:num>
  <w:num w:numId="13">
    <w:abstractNumId w:val="14"/>
  </w:num>
  <w:num w:numId="14">
    <w:abstractNumId w:val="1"/>
  </w:num>
  <w:num w:numId="15">
    <w:abstractNumId w:val="4"/>
  </w:num>
  <w:num w:numId="16">
    <w:abstractNumId w:val="10"/>
  </w:num>
  <w:num w:numId="17">
    <w:abstractNumId w:val="10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59"/>
    <w:rsid w:val="000007F8"/>
    <w:rsid w:val="000059EF"/>
    <w:rsid w:val="00005FB7"/>
    <w:rsid w:val="000103AB"/>
    <w:rsid w:val="00010A14"/>
    <w:rsid w:val="000149D6"/>
    <w:rsid w:val="000161D2"/>
    <w:rsid w:val="000178D6"/>
    <w:rsid w:val="00020AA8"/>
    <w:rsid w:val="00022ECE"/>
    <w:rsid w:val="0002428C"/>
    <w:rsid w:val="00025982"/>
    <w:rsid w:val="0002776F"/>
    <w:rsid w:val="0003335A"/>
    <w:rsid w:val="000334C5"/>
    <w:rsid w:val="00034974"/>
    <w:rsid w:val="00035EC3"/>
    <w:rsid w:val="00037789"/>
    <w:rsid w:val="0004026E"/>
    <w:rsid w:val="00040846"/>
    <w:rsid w:val="00040983"/>
    <w:rsid w:val="0004203C"/>
    <w:rsid w:val="00043260"/>
    <w:rsid w:val="00043F43"/>
    <w:rsid w:val="00052666"/>
    <w:rsid w:val="0006285E"/>
    <w:rsid w:val="00063518"/>
    <w:rsid w:val="00065DED"/>
    <w:rsid w:val="00066009"/>
    <w:rsid w:val="00067D8B"/>
    <w:rsid w:val="00070386"/>
    <w:rsid w:val="00070A80"/>
    <w:rsid w:val="00071E90"/>
    <w:rsid w:val="00073117"/>
    <w:rsid w:val="00074390"/>
    <w:rsid w:val="00084AF9"/>
    <w:rsid w:val="00092184"/>
    <w:rsid w:val="0009716E"/>
    <w:rsid w:val="000A76AC"/>
    <w:rsid w:val="000B24D1"/>
    <w:rsid w:val="000B36F7"/>
    <w:rsid w:val="000C0E21"/>
    <w:rsid w:val="000C1632"/>
    <w:rsid w:val="000C45A9"/>
    <w:rsid w:val="000C5F42"/>
    <w:rsid w:val="000C7080"/>
    <w:rsid w:val="000C7D70"/>
    <w:rsid w:val="000D7C7A"/>
    <w:rsid w:val="000E07A3"/>
    <w:rsid w:val="000E2A6F"/>
    <w:rsid w:val="000E5678"/>
    <w:rsid w:val="000E6BF3"/>
    <w:rsid w:val="000F0868"/>
    <w:rsid w:val="000F1A3C"/>
    <w:rsid w:val="000F1EB4"/>
    <w:rsid w:val="000F3921"/>
    <w:rsid w:val="000F7294"/>
    <w:rsid w:val="001044FC"/>
    <w:rsid w:val="00120CC1"/>
    <w:rsid w:val="001223FD"/>
    <w:rsid w:val="0012286F"/>
    <w:rsid w:val="0012288A"/>
    <w:rsid w:val="0012346E"/>
    <w:rsid w:val="00124970"/>
    <w:rsid w:val="00127881"/>
    <w:rsid w:val="00130179"/>
    <w:rsid w:val="00133B77"/>
    <w:rsid w:val="0015274D"/>
    <w:rsid w:val="00161EB2"/>
    <w:rsid w:val="00162097"/>
    <w:rsid w:val="001664AD"/>
    <w:rsid w:val="00170E38"/>
    <w:rsid w:val="00171970"/>
    <w:rsid w:val="001731FA"/>
    <w:rsid w:val="00176AB7"/>
    <w:rsid w:val="0018019D"/>
    <w:rsid w:val="001809BB"/>
    <w:rsid w:val="00180FE7"/>
    <w:rsid w:val="001844FA"/>
    <w:rsid w:val="00187BE8"/>
    <w:rsid w:val="001901A9"/>
    <w:rsid w:val="00191359"/>
    <w:rsid w:val="00191E82"/>
    <w:rsid w:val="001A27F2"/>
    <w:rsid w:val="001A3947"/>
    <w:rsid w:val="001A650E"/>
    <w:rsid w:val="001B09E4"/>
    <w:rsid w:val="001B1B27"/>
    <w:rsid w:val="001B2584"/>
    <w:rsid w:val="001B5FEA"/>
    <w:rsid w:val="001B7264"/>
    <w:rsid w:val="001C0CBE"/>
    <w:rsid w:val="001C42A5"/>
    <w:rsid w:val="001C470D"/>
    <w:rsid w:val="001C47EF"/>
    <w:rsid w:val="001C539E"/>
    <w:rsid w:val="001D3206"/>
    <w:rsid w:val="001D372C"/>
    <w:rsid w:val="001D412C"/>
    <w:rsid w:val="001D70BA"/>
    <w:rsid w:val="001E1F39"/>
    <w:rsid w:val="001E3A4F"/>
    <w:rsid w:val="001E3B8D"/>
    <w:rsid w:val="001E3D27"/>
    <w:rsid w:val="001E7A41"/>
    <w:rsid w:val="001F0DAF"/>
    <w:rsid w:val="001F3B0E"/>
    <w:rsid w:val="002005E1"/>
    <w:rsid w:val="00200B1E"/>
    <w:rsid w:val="00204899"/>
    <w:rsid w:val="002103A0"/>
    <w:rsid w:val="00216C6C"/>
    <w:rsid w:val="00223812"/>
    <w:rsid w:val="00226F88"/>
    <w:rsid w:val="002319DE"/>
    <w:rsid w:val="00235084"/>
    <w:rsid w:val="002368DE"/>
    <w:rsid w:val="00236DD2"/>
    <w:rsid w:val="00237FB7"/>
    <w:rsid w:val="00241C9A"/>
    <w:rsid w:val="00242497"/>
    <w:rsid w:val="00242A11"/>
    <w:rsid w:val="00245AD9"/>
    <w:rsid w:val="002463A3"/>
    <w:rsid w:val="00250925"/>
    <w:rsid w:val="002515A9"/>
    <w:rsid w:val="002525CF"/>
    <w:rsid w:val="00257430"/>
    <w:rsid w:val="00262A2F"/>
    <w:rsid w:val="00270172"/>
    <w:rsid w:val="0028045B"/>
    <w:rsid w:val="00282DA2"/>
    <w:rsid w:val="002868AD"/>
    <w:rsid w:val="00286D32"/>
    <w:rsid w:val="002933F9"/>
    <w:rsid w:val="00294CED"/>
    <w:rsid w:val="002A2445"/>
    <w:rsid w:val="002A42C6"/>
    <w:rsid w:val="002A4376"/>
    <w:rsid w:val="002B320C"/>
    <w:rsid w:val="002C0F1C"/>
    <w:rsid w:val="002C276A"/>
    <w:rsid w:val="002D5EC4"/>
    <w:rsid w:val="002D7250"/>
    <w:rsid w:val="002E04BE"/>
    <w:rsid w:val="002E4399"/>
    <w:rsid w:val="002E4CEF"/>
    <w:rsid w:val="002E5E2F"/>
    <w:rsid w:val="002E647E"/>
    <w:rsid w:val="002E6A15"/>
    <w:rsid w:val="002E6AA3"/>
    <w:rsid w:val="00303B93"/>
    <w:rsid w:val="0030449C"/>
    <w:rsid w:val="00310381"/>
    <w:rsid w:val="00315841"/>
    <w:rsid w:val="00317BD9"/>
    <w:rsid w:val="00321195"/>
    <w:rsid w:val="003230AE"/>
    <w:rsid w:val="00324F6F"/>
    <w:rsid w:val="0032672F"/>
    <w:rsid w:val="00326ADF"/>
    <w:rsid w:val="003315EB"/>
    <w:rsid w:val="003317C2"/>
    <w:rsid w:val="0033213A"/>
    <w:rsid w:val="00333C73"/>
    <w:rsid w:val="00333FEE"/>
    <w:rsid w:val="003365B2"/>
    <w:rsid w:val="003365EE"/>
    <w:rsid w:val="00345D44"/>
    <w:rsid w:val="00347DB1"/>
    <w:rsid w:val="00350587"/>
    <w:rsid w:val="003505A2"/>
    <w:rsid w:val="003507AC"/>
    <w:rsid w:val="003507D7"/>
    <w:rsid w:val="00352039"/>
    <w:rsid w:val="003533AB"/>
    <w:rsid w:val="00354723"/>
    <w:rsid w:val="0036009C"/>
    <w:rsid w:val="00367B4E"/>
    <w:rsid w:val="0037079A"/>
    <w:rsid w:val="0037793F"/>
    <w:rsid w:val="00384564"/>
    <w:rsid w:val="00390060"/>
    <w:rsid w:val="003A1830"/>
    <w:rsid w:val="003A5A85"/>
    <w:rsid w:val="003B23E2"/>
    <w:rsid w:val="003B574F"/>
    <w:rsid w:val="003C057B"/>
    <w:rsid w:val="003C178F"/>
    <w:rsid w:val="003C3C56"/>
    <w:rsid w:val="003C3D96"/>
    <w:rsid w:val="003C446C"/>
    <w:rsid w:val="003C4D7E"/>
    <w:rsid w:val="003C56F4"/>
    <w:rsid w:val="003C6D66"/>
    <w:rsid w:val="003D2530"/>
    <w:rsid w:val="003D3BFC"/>
    <w:rsid w:val="003D4C82"/>
    <w:rsid w:val="003D6799"/>
    <w:rsid w:val="003D7164"/>
    <w:rsid w:val="003E1301"/>
    <w:rsid w:val="003E28C2"/>
    <w:rsid w:val="003E3C8C"/>
    <w:rsid w:val="003F07A5"/>
    <w:rsid w:val="003F67DA"/>
    <w:rsid w:val="004016AB"/>
    <w:rsid w:val="00402531"/>
    <w:rsid w:val="00403398"/>
    <w:rsid w:val="0040705E"/>
    <w:rsid w:val="00413B69"/>
    <w:rsid w:val="00413BB4"/>
    <w:rsid w:val="0041577D"/>
    <w:rsid w:val="0042377B"/>
    <w:rsid w:val="0042442B"/>
    <w:rsid w:val="004265CC"/>
    <w:rsid w:val="004431C4"/>
    <w:rsid w:val="00443B60"/>
    <w:rsid w:val="0044467A"/>
    <w:rsid w:val="00445604"/>
    <w:rsid w:val="00446687"/>
    <w:rsid w:val="004467A9"/>
    <w:rsid w:val="0045033C"/>
    <w:rsid w:val="00453699"/>
    <w:rsid w:val="004539E5"/>
    <w:rsid w:val="00465FBA"/>
    <w:rsid w:val="0046772C"/>
    <w:rsid w:val="0046794A"/>
    <w:rsid w:val="0047393F"/>
    <w:rsid w:val="00475DC2"/>
    <w:rsid w:val="0048047B"/>
    <w:rsid w:val="00492641"/>
    <w:rsid w:val="004936BB"/>
    <w:rsid w:val="004938DA"/>
    <w:rsid w:val="004A06C3"/>
    <w:rsid w:val="004A0B21"/>
    <w:rsid w:val="004A1007"/>
    <w:rsid w:val="004A10F1"/>
    <w:rsid w:val="004A6953"/>
    <w:rsid w:val="004B03F0"/>
    <w:rsid w:val="004B0832"/>
    <w:rsid w:val="004B3C1E"/>
    <w:rsid w:val="004C153C"/>
    <w:rsid w:val="004C2AB8"/>
    <w:rsid w:val="004C406A"/>
    <w:rsid w:val="004C4EF7"/>
    <w:rsid w:val="004C77F9"/>
    <w:rsid w:val="004D0996"/>
    <w:rsid w:val="004D141F"/>
    <w:rsid w:val="004D1A76"/>
    <w:rsid w:val="004D4A02"/>
    <w:rsid w:val="004E0D04"/>
    <w:rsid w:val="004E1781"/>
    <w:rsid w:val="004E17E1"/>
    <w:rsid w:val="004E46B1"/>
    <w:rsid w:val="004F2EBB"/>
    <w:rsid w:val="004F33F1"/>
    <w:rsid w:val="004F70CC"/>
    <w:rsid w:val="0050071D"/>
    <w:rsid w:val="005029E3"/>
    <w:rsid w:val="005035A9"/>
    <w:rsid w:val="0050471A"/>
    <w:rsid w:val="005071CF"/>
    <w:rsid w:val="005104DC"/>
    <w:rsid w:val="005121A0"/>
    <w:rsid w:val="005121DA"/>
    <w:rsid w:val="00512DCF"/>
    <w:rsid w:val="00521415"/>
    <w:rsid w:val="00523837"/>
    <w:rsid w:val="00531549"/>
    <w:rsid w:val="00531978"/>
    <w:rsid w:val="005324D9"/>
    <w:rsid w:val="005328CB"/>
    <w:rsid w:val="00533163"/>
    <w:rsid w:val="00533E3A"/>
    <w:rsid w:val="00560AB5"/>
    <w:rsid w:val="005643AE"/>
    <w:rsid w:val="00573371"/>
    <w:rsid w:val="00583D23"/>
    <w:rsid w:val="00583E3F"/>
    <w:rsid w:val="005878C9"/>
    <w:rsid w:val="005A1922"/>
    <w:rsid w:val="005A2F48"/>
    <w:rsid w:val="005A4710"/>
    <w:rsid w:val="005B0C70"/>
    <w:rsid w:val="005B3237"/>
    <w:rsid w:val="005B3F12"/>
    <w:rsid w:val="005B53FA"/>
    <w:rsid w:val="005B5D0A"/>
    <w:rsid w:val="005B660A"/>
    <w:rsid w:val="005C70D3"/>
    <w:rsid w:val="005C717E"/>
    <w:rsid w:val="005D4A07"/>
    <w:rsid w:val="005D6501"/>
    <w:rsid w:val="005E48B5"/>
    <w:rsid w:val="005E703E"/>
    <w:rsid w:val="005F005C"/>
    <w:rsid w:val="005F150F"/>
    <w:rsid w:val="005F360B"/>
    <w:rsid w:val="005F58E3"/>
    <w:rsid w:val="0060281D"/>
    <w:rsid w:val="00604387"/>
    <w:rsid w:val="00610770"/>
    <w:rsid w:val="00610E20"/>
    <w:rsid w:val="00612335"/>
    <w:rsid w:val="00615FCB"/>
    <w:rsid w:val="006169D2"/>
    <w:rsid w:val="00617518"/>
    <w:rsid w:val="00623139"/>
    <w:rsid w:val="006309FB"/>
    <w:rsid w:val="00634E3C"/>
    <w:rsid w:val="006366C8"/>
    <w:rsid w:val="00643434"/>
    <w:rsid w:val="006530D3"/>
    <w:rsid w:val="0065548E"/>
    <w:rsid w:val="0065558B"/>
    <w:rsid w:val="00665974"/>
    <w:rsid w:val="006665BC"/>
    <w:rsid w:val="0067292C"/>
    <w:rsid w:val="00682206"/>
    <w:rsid w:val="006904B2"/>
    <w:rsid w:val="006906CD"/>
    <w:rsid w:val="0069309F"/>
    <w:rsid w:val="006A1F23"/>
    <w:rsid w:val="006A57C7"/>
    <w:rsid w:val="006C1636"/>
    <w:rsid w:val="006C37F6"/>
    <w:rsid w:val="006C59DA"/>
    <w:rsid w:val="006C670D"/>
    <w:rsid w:val="006C6C9A"/>
    <w:rsid w:val="006D1AAB"/>
    <w:rsid w:val="006D34E0"/>
    <w:rsid w:val="006D3F59"/>
    <w:rsid w:val="006D5640"/>
    <w:rsid w:val="006E3AF7"/>
    <w:rsid w:val="006E4A57"/>
    <w:rsid w:val="006F1900"/>
    <w:rsid w:val="006F381A"/>
    <w:rsid w:val="006F4B6C"/>
    <w:rsid w:val="00702B79"/>
    <w:rsid w:val="0070656D"/>
    <w:rsid w:val="00711811"/>
    <w:rsid w:val="007133B7"/>
    <w:rsid w:val="007173ED"/>
    <w:rsid w:val="00725495"/>
    <w:rsid w:val="00734475"/>
    <w:rsid w:val="00737C92"/>
    <w:rsid w:val="00742FFA"/>
    <w:rsid w:val="00745225"/>
    <w:rsid w:val="00747B45"/>
    <w:rsid w:val="00747EF5"/>
    <w:rsid w:val="007540C1"/>
    <w:rsid w:val="007678EB"/>
    <w:rsid w:val="0077120D"/>
    <w:rsid w:val="00773239"/>
    <w:rsid w:val="007753C2"/>
    <w:rsid w:val="00786AE5"/>
    <w:rsid w:val="00791C4D"/>
    <w:rsid w:val="007920D3"/>
    <w:rsid w:val="007B2C1E"/>
    <w:rsid w:val="007B57DD"/>
    <w:rsid w:val="007B7436"/>
    <w:rsid w:val="007C45F2"/>
    <w:rsid w:val="007C7D92"/>
    <w:rsid w:val="007D0047"/>
    <w:rsid w:val="007D174E"/>
    <w:rsid w:val="007D27F8"/>
    <w:rsid w:val="007D45E0"/>
    <w:rsid w:val="007D7DEC"/>
    <w:rsid w:val="007F1707"/>
    <w:rsid w:val="007F1867"/>
    <w:rsid w:val="007F2A7E"/>
    <w:rsid w:val="007F4C99"/>
    <w:rsid w:val="007F52C4"/>
    <w:rsid w:val="007F561B"/>
    <w:rsid w:val="007F71A6"/>
    <w:rsid w:val="0080387F"/>
    <w:rsid w:val="008051D0"/>
    <w:rsid w:val="00810821"/>
    <w:rsid w:val="00810CBE"/>
    <w:rsid w:val="00811C9A"/>
    <w:rsid w:val="00812A4D"/>
    <w:rsid w:val="0081470A"/>
    <w:rsid w:val="00816862"/>
    <w:rsid w:val="00822533"/>
    <w:rsid w:val="00826D3E"/>
    <w:rsid w:val="00831519"/>
    <w:rsid w:val="0083205D"/>
    <w:rsid w:val="008323FC"/>
    <w:rsid w:val="00832D3C"/>
    <w:rsid w:val="00833BD9"/>
    <w:rsid w:val="008421FB"/>
    <w:rsid w:val="00845F39"/>
    <w:rsid w:val="00855146"/>
    <w:rsid w:val="00855E34"/>
    <w:rsid w:val="00857153"/>
    <w:rsid w:val="00860D38"/>
    <w:rsid w:val="008715CC"/>
    <w:rsid w:val="0087237C"/>
    <w:rsid w:val="00895581"/>
    <w:rsid w:val="008A534B"/>
    <w:rsid w:val="008A7FBB"/>
    <w:rsid w:val="008B172A"/>
    <w:rsid w:val="008B1860"/>
    <w:rsid w:val="008C2229"/>
    <w:rsid w:val="008C4025"/>
    <w:rsid w:val="008C5FD0"/>
    <w:rsid w:val="008C70FE"/>
    <w:rsid w:val="008D1BF4"/>
    <w:rsid w:val="008D5556"/>
    <w:rsid w:val="008D5849"/>
    <w:rsid w:val="008D5C74"/>
    <w:rsid w:val="008D5D7E"/>
    <w:rsid w:val="008E4035"/>
    <w:rsid w:val="008E6595"/>
    <w:rsid w:val="008E75F0"/>
    <w:rsid w:val="008F1712"/>
    <w:rsid w:val="008F1828"/>
    <w:rsid w:val="009004B3"/>
    <w:rsid w:val="0090614A"/>
    <w:rsid w:val="00907044"/>
    <w:rsid w:val="00910456"/>
    <w:rsid w:val="00911D9D"/>
    <w:rsid w:val="009127AE"/>
    <w:rsid w:val="009154E6"/>
    <w:rsid w:val="00915E28"/>
    <w:rsid w:val="00923C0A"/>
    <w:rsid w:val="00926D18"/>
    <w:rsid w:val="00927C28"/>
    <w:rsid w:val="0093150D"/>
    <w:rsid w:val="00936CE7"/>
    <w:rsid w:val="009429C2"/>
    <w:rsid w:val="00942CA5"/>
    <w:rsid w:val="00942F57"/>
    <w:rsid w:val="0094761A"/>
    <w:rsid w:val="0096007D"/>
    <w:rsid w:val="009623A5"/>
    <w:rsid w:val="009644D2"/>
    <w:rsid w:val="00970B40"/>
    <w:rsid w:val="00974AAC"/>
    <w:rsid w:val="0097577B"/>
    <w:rsid w:val="0098578A"/>
    <w:rsid w:val="00987A0B"/>
    <w:rsid w:val="009A14C2"/>
    <w:rsid w:val="009A1CE6"/>
    <w:rsid w:val="009A4439"/>
    <w:rsid w:val="009A612E"/>
    <w:rsid w:val="009A77AC"/>
    <w:rsid w:val="009B1925"/>
    <w:rsid w:val="009C0DC7"/>
    <w:rsid w:val="009C2A2A"/>
    <w:rsid w:val="009C4435"/>
    <w:rsid w:val="009C61CE"/>
    <w:rsid w:val="009C6D42"/>
    <w:rsid w:val="009E11AF"/>
    <w:rsid w:val="009E125E"/>
    <w:rsid w:val="009E58E3"/>
    <w:rsid w:val="00A046D0"/>
    <w:rsid w:val="00A05A34"/>
    <w:rsid w:val="00A07A97"/>
    <w:rsid w:val="00A125AD"/>
    <w:rsid w:val="00A13830"/>
    <w:rsid w:val="00A14958"/>
    <w:rsid w:val="00A15D3B"/>
    <w:rsid w:val="00A16623"/>
    <w:rsid w:val="00A2042A"/>
    <w:rsid w:val="00A21A97"/>
    <w:rsid w:val="00A248A8"/>
    <w:rsid w:val="00A3252D"/>
    <w:rsid w:val="00A33159"/>
    <w:rsid w:val="00A3400E"/>
    <w:rsid w:val="00A34592"/>
    <w:rsid w:val="00A34D5A"/>
    <w:rsid w:val="00A36117"/>
    <w:rsid w:val="00A44881"/>
    <w:rsid w:val="00A47168"/>
    <w:rsid w:val="00A47651"/>
    <w:rsid w:val="00A50825"/>
    <w:rsid w:val="00A56235"/>
    <w:rsid w:val="00A65326"/>
    <w:rsid w:val="00A65BC1"/>
    <w:rsid w:val="00A70D20"/>
    <w:rsid w:val="00A731F5"/>
    <w:rsid w:val="00A73E5A"/>
    <w:rsid w:val="00A74C61"/>
    <w:rsid w:val="00A752E0"/>
    <w:rsid w:val="00A75E29"/>
    <w:rsid w:val="00A82FE6"/>
    <w:rsid w:val="00A85222"/>
    <w:rsid w:val="00A879CA"/>
    <w:rsid w:val="00A93CEC"/>
    <w:rsid w:val="00AA075C"/>
    <w:rsid w:val="00AA3321"/>
    <w:rsid w:val="00AA59B9"/>
    <w:rsid w:val="00AA7F4B"/>
    <w:rsid w:val="00AB0027"/>
    <w:rsid w:val="00AB14BC"/>
    <w:rsid w:val="00AB190A"/>
    <w:rsid w:val="00AB3D00"/>
    <w:rsid w:val="00AB429C"/>
    <w:rsid w:val="00AB4CD0"/>
    <w:rsid w:val="00AB6A17"/>
    <w:rsid w:val="00AB799F"/>
    <w:rsid w:val="00AC04DA"/>
    <w:rsid w:val="00AC287B"/>
    <w:rsid w:val="00AC30D1"/>
    <w:rsid w:val="00AC449B"/>
    <w:rsid w:val="00AC4C1A"/>
    <w:rsid w:val="00AC57B7"/>
    <w:rsid w:val="00AC5F6C"/>
    <w:rsid w:val="00AD57CB"/>
    <w:rsid w:val="00AE312F"/>
    <w:rsid w:val="00AE31E7"/>
    <w:rsid w:val="00AE62C3"/>
    <w:rsid w:val="00AE6BAC"/>
    <w:rsid w:val="00AF1D1E"/>
    <w:rsid w:val="00AF30B0"/>
    <w:rsid w:val="00AF5D46"/>
    <w:rsid w:val="00B048A8"/>
    <w:rsid w:val="00B110E8"/>
    <w:rsid w:val="00B11A3C"/>
    <w:rsid w:val="00B13EFC"/>
    <w:rsid w:val="00B173EA"/>
    <w:rsid w:val="00B17EA6"/>
    <w:rsid w:val="00B221B4"/>
    <w:rsid w:val="00B23FF1"/>
    <w:rsid w:val="00B24D3F"/>
    <w:rsid w:val="00B2606F"/>
    <w:rsid w:val="00B27039"/>
    <w:rsid w:val="00B30260"/>
    <w:rsid w:val="00B32B55"/>
    <w:rsid w:val="00B3722F"/>
    <w:rsid w:val="00B40B2A"/>
    <w:rsid w:val="00B414C8"/>
    <w:rsid w:val="00B47E19"/>
    <w:rsid w:val="00B73130"/>
    <w:rsid w:val="00B75BCA"/>
    <w:rsid w:val="00B81659"/>
    <w:rsid w:val="00B84025"/>
    <w:rsid w:val="00B84051"/>
    <w:rsid w:val="00B85862"/>
    <w:rsid w:val="00B858A8"/>
    <w:rsid w:val="00B927F1"/>
    <w:rsid w:val="00BA0E8B"/>
    <w:rsid w:val="00BA3126"/>
    <w:rsid w:val="00BA3336"/>
    <w:rsid w:val="00BA7929"/>
    <w:rsid w:val="00BB192E"/>
    <w:rsid w:val="00BC0282"/>
    <w:rsid w:val="00BC1F22"/>
    <w:rsid w:val="00BC3385"/>
    <w:rsid w:val="00BD4866"/>
    <w:rsid w:val="00BD58DD"/>
    <w:rsid w:val="00BD5972"/>
    <w:rsid w:val="00BD6228"/>
    <w:rsid w:val="00BD6297"/>
    <w:rsid w:val="00BD798D"/>
    <w:rsid w:val="00BE0A35"/>
    <w:rsid w:val="00BE107D"/>
    <w:rsid w:val="00BE5259"/>
    <w:rsid w:val="00BF14F7"/>
    <w:rsid w:val="00BF270B"/>
    <w:rsid w:val="00C04D4B"/>
    <w:rsid w:val="00C1283E"/>
    <w:rsid w:val="00C1450D"/>
    <w:rsid w:val="00C20832"/>
    <w:rsid w:val="00C2110F"/>
    <w:rsid w:val="00C23390"/>
    <w:rsid w:val="00C3156E"/>
    <w:rsid w:val="00C353ED"/>
    <w:rsid w:val="00C4028F"/>
    <w:rsid w:val="00C44CC1"/>
    <w:rsid w:val="00C4702A"/>
    <w:rsid w:val="00C52402"/>
    <w:rsid w:val="00C54530"/>
    <w:rsid w:val="00C57FAB"/>
    <w:rsid w:val="00C61106"/>
    <w:rsid w:val="00C61DEC"/>
    <w:rsid w:val="00C63F38"/>
    <w:rsid w:val="00C65CA2"/>
    <w:rsid w:val="00C660BF"/>
    <w:rsid w:val="00C66B3D"/>
    <w:rsid w:val="00C90540"/>
    <w:rsid w:val="00C94F26"/>
    <w:rsid w:val="00C96FDA"/>
    <w:rsid w:val="00C971C0"/>
    <w:rsid w:val="00CA28C8"/>
    <w:rsid w:val="00CA310A"/>
    <w:rsid w:val="00CA4C63"/>
    <w:rsid w:val="00CB01B7"/>
    <w:rsid w:val="00CB07DC"/>
    <w:rsid w:val="00CB26E8"/>
    <w:rsid w:val="00CB568E"/>
    <w:rsid w:val="00CB6411"/>
    <w:rsid w:val="00CD13B4"/>
    <w:rsid w:val="00CD1FE2"/>
    <w:rsid w:val="00CE3C15"/>
    <w:rsid w:val="00CE5480"/>
    <w:rsid w:val="00CF1786"/>
    <w:rsid w:val="00CF2108"/>
    <w:rsid w:val="00CF24B7"/>
    <w:rsid w:val="00CF69BF"/>
    <w:rsid w:val="00D01F8F"/>
    <w:rsid w:val="00D06692"/>
    <w:rsid w:val="00D1404C"/>
    <w:rsid w:val="00D14873"/>
    <w:rsid w:val="00D15DB9"/>
    <w:rsid w:val="00D1734A"/>
    <w:rsid w:val="00D17B0A"/>
    <w:rsid w:val="00D269FC"/>
    <w:rsid w:val="00D35927"/>
    <w:rsid w:val="00D369D0"/>
    <w:rsid w:val="00D36B4D"/>
    <w:rsid w:val="00D36DD2"/>
    <w:rsid w:val="00D44F8C"/>
    <w:rsid w:val="00D5326A"/>
    <w:rsid w:val="00D605D8"/>
    <w:rsid w:val="00D71485"/>
    <w:rsid w:val="00D71B80"/>
    <w:rsid w:val="00D7206E"/>
    <w:rsid w:val="00D72E16"/>
    <w:rsid w:val="00D76797"/>
    <w:rsid w:val="00D812A0"/>
    <w:rsid w:val="00D824B4"/>
    <w:rsid w:val="00D85BA7"/>
    <w:rsid w:val="00D85BDA"/>
    <w:rsid w:val="00D94CAF"/>
    <w:rsid w:val="00D95AAF"/>
    <w:rsid w:val="00DA3F09"/>
    <w:rsid w:val="00DA444B"/>
    <w:rsid w:val="00DA5642"/>
    <w:rsid w:val="00DC032A"/>
    <w:rsid w:val="00DC2CBF"/>
    <w:rsid w:val="00DC3260"/>
    <w:rsid w:val="00DC6164"/>
    <w:rsid w:val="00DD0EB3"/>
    <w:rsid w:val="00DD2030"/>
    <w:rsid w:val="00DD50A6"/>
    <w:rsid w:val="00DD6AFA"/>
    <w:rsid w:val="00DE0C05"/>
    <w:rsid w:val="00DE4CE9"/>
    <w:rsid w:val="00DE6986"/>
    <w:rsid w:val="00DF6CDF"/>
    <w:rsid w:val="00E01314"/>
    <w:rsid w:val="00E02A7C"/>
    <w:rsid w:val="00E078D9"/>
    <w:rsid w:val="00E121F3"/>
    <w:rsid w:val="00E134EA"/>
    <w:rsid w:val="00E15114"/>
    <w:rsid w:val="00E15EDD"/>
    <w:rsid w:val="00E23F43"/>
    <w:rsid w:val="00E2687C"/>
    <w:rsid w:val="00E30205"/>
    <w:rsid w:val="00E329E6"/>
    <w:rsid w:val="00E33302"/>
    <w:rsid w:val="00E35322"/>
    <w:rsid w:val="00E4041E"/>
    <w:rsid w:val="00E43B73"/>
    <w:rsid w:val="00E45886"/>
    <w:rsid w:val="00E54B3D"/>
    <w:rsid w:val="00E5730B"/>
    <w:rsid w:val="00E5755B"/>
    <w:rsid w:val="00E765EF"/>
    <w:rsid w:val="00E8026D"/>
    <w:rsid w:val="00E96E53"/>
    <w:rsid w:val="00E971B9"/>
    <w:rsid w:val="00EA0954"/>
    <w:rsid w:val="00EA0AD2"/>
    <w:rsid w:val="00EA2C64"/>
    <w:rsid w:val="00EA30EA"/>
    <w:rsid w:val="00EA3A61"/>
    <w:rsid w:val="00EA44AF"/>
    <w:rsid w:val="00EA4EB1"/>
    <w:rsid w:val="00EC004A"/>
    <w:rsid w:val="00EC1383"/>
    <w:rsid w:val="00EC1720"/>
    <w:rsid w:val="00ED3029"/>
    <w:rsid w:val="00ED5FDC"/>
    <w:rsid w:val="00ED68F2"/>
    <w:rsid w:val="00EE3677"/>
    <w:rsid w:val="00EE6053"/>
    <w:rsid w:val="00EF060C"/>
    <w:rsid w:val="00EF4D09"/>
    <w:rsid w:val="00F007C1"/>
    <w:rsid w:val="00F1642B"/>
    <w:rsid w:val="00F2254D"/>
    <w:rsid w:val="00F2448F"/>
    <w:rsid w:val="00F2496E"/>
    <w:rsid w:val="00F259A5"/>
    <w:rsid w:val="00F32D33"/>
    <w:rsid w:val="00F3723B"/>
    <w:rsid w:val="00F44A6C"/>
    <w:rsid w:val="00F45582"/>
    <w:rsid w:val="00F47CEE"/>
    <w:rsid w:val="00F508BC"/>
    <w:rsid w:val="00F521AB"/>
    <w:rsid w:val="00F57DCD"/>
    <w:rsid w:val="00F65A3A"/>
    <w:rsid w:val="00F70E89"/>
    <w:rsid w:val="00F80315"/>
    <w:rsid w:val="00F85C46"/>
    <w:rsid w:val="00F86569"/>
    <w:rsid w:val="00F8691B"/>
    <w:rsid w:val="00F86EB8"/>
    <w:rsid w:val="00F87133"/>
    <w:rsid w:val="00F90D35"/>
    <w:rsid w:val="00F939B0"/>
    <w:rsid w:val="00F946DF"/>
    <w:rsid w:val="00FA3EE1"/>
    <w:rsid w:val="00FB1B9D"/>
    <w:rsid w:val="00FB31B5"/>
    <w:rsid w:val="00FB3A6F"/>
    <w:rsid w:val="00FB75CB"/>
    <w:rsid w:val="00FC4377"/>
    <w:rsid w:val="00FC4AE7"/>
    <w:rsid w:val="00FD1F55"/>
    <w:rsid w:val="00FD27BE"/>
    <w:rsid w:val="00FD420D"/>
    <w:rsid w:val="00FD4344"/>
    <w:rsid w:val="00FD498D"/>
    <w:rsid w:val="00FE2EAC"/>
    <w:rsid w:val="00FE3E0C"/>
    <w:rsid w:val="00FE4760"/>
    <w:rsid w:val="00FE5275"/>
    <w:rsid w:val="00FF0D5D"/>
    <w:rsid w:val="00FF186C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3FE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1659"/>
  </w:style>
  <w:style w:type="paragraph" w:styleId="Nadpis1">
    <w:name w:val="heading 1"/>
    <w:basedOn w:val="Normln"/>
    <w:next w:val="Normln"/>
    <w:qFormat/>
    <w:rsid w:val="00B81659"/>
    <w:pPr>
      <w:keepNext/>
      <w:spacing w:before="120"/>
      <w:outlineLvl w:val="0"/>
    </w:pPr>
    <w:rPr>
      <w:b/>
      <w:snapToGrid w:val="0"/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B81659"/>
    <w:pPr>
      <w:keepNext/>
      <w:jc w:val="center"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B816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1659"/>
  </w:style>
  <w:style w:type="paragraph" w:customStyle="1" w:styleId="Textvtabulce">
    <w:name w:val="Text v tabulce"/>
    <w:basedOn w:val="Normln"/>
    <w:rsid w:val="00B81659"/>
    <w:rPr>
      <w:sz w:val="22"/>
      <w:szCs w:val="24"/>
    </w:rPr>
  </w:style>
  <w:style w:type="paragraph" w:styleId="Zhlav">
    <w:name w:val="header"/>
    <w:basedOn w:val="Normln"/>
    <w:link w:val="ZhlavChar"/>
    <w:rsid w:val="00B8165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81659"/>
    <w:pPr>
      <w:jc w:val="both"/>
    </w:pPr>
    <w:rPr>
      <w:sz w:val="24"/>
    </w:rPr>
  </w:style>
  <w:style w:type="character" w:styleId="Odkaznakoment">
    <w:name w:val="annotation reference"/>
    <w:rsid w:val="00B8165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81659"/>
  </w:style>
  <w:style w:type="paragraph" w:customStyle="1" w:styleId="odstpolV">
    <w:name w:val="odst po čl V"/>
    <w:basedOn w:val="Normln"/>
    <w:link w:val="odstpolVChar"/>
    <w:rsid w:val="00B81659"/>
    <w:pPr>
      <w:numPr>
        <w:numId w:val="2"/>
      </w:numPr>
      <w:spacing w:after="240"/>
      <w:jc w:val="both"/>
    </w:pPr>
    <w:rPr>
      <w:sz w:val="24"/>
      <w:szCs w:val="24"/>
    </w:rPr>
  </w:style>
  <w:style w:type="character" w:customStyle="1" w:styleId="odstpolVChar">
    <w:name w:val="odst po čl V Char"/>
    <w:link w:val="odstpolV"/>
    <w:rsid w:val="00B81659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B8165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81659"/>
    <w:rPr>
      <w:b/>
      <w:bCs/>
    </w:rPr>
  </w:style>
  <w:style w:type="paragraph" w:styleId="Seznam">
    <w:name w:val="List"/>
    <w:basedOn w:val="Normln"/>
    <w:rsid w:val="00BD5972"/>
    <w:pPr>
      <w:ind w:left="283" w:hanging="283"/>
    </w:pPr>
    <w:rPr>
      <w:sz w:val="24"/>
      <w:szCs w:val="24"/>
    </w:rPr>
  </w:style>
  <w:style w:type="paragraph" w:styleId="Zkladntext">
    <w:name w:val="Body Text"/>
    <w:basedOn w:val="Normln"/>
    <w:rsid w:val="00162097"/>
    <w:pPr>
      <w:spacing w:after="120"/>
    </w:pPr>
  </w:style>
  <w:style w:type="character" w:customStyle="1" w:styleId="ZhlavChar">
    <w:name w:val="Záhlaví Char"/>
    <w:basedOn w:val="Standardnpsmoodstavce"/>
    <w:link w:val="Zhlav"/>
    <w:rsid w:val="00EF060C"/>
  </w:style>
  <w:style w:type="character" w:styleId="Hypertextovodkaz">
    <w:name w:val="Hyperlink"/>
    <w:rsid w:val="00EF060C"/>
    <w:rPr>
      <w:color w:val="0000FF"/>
      <w:u w:val="single"/>
    </w:rPr>
  </w:style>
  <w:style w:type="character" w:customStyle="1" w:styleId="TextkomenteChar">
    <w:name w:val="Text komentáře Char"/>
    <w:link w:val="Textkomente"/>
    <w:rsid w:val="001D3206"/>
  </w:style>
  <w:style w:type="character" w:customStyle="1" w:styleId="Nadpis4Char">
    <w:name w:val="Nadpis 4 Char"/>
    <w:link w:val="Nadpis4"/>
    <w:rsid w:val="00D85BDA"/>
    <w:rPr>
      <w:b/>
      <w:bCs/>
      <w:sz w:val="22"/>
    </w:rPr>
  </w:style>
  <w:style w:type="paragraph" w:customStyle="1" w:styleId="Normlntextsmlouvy">
    <w:name w:val="Normální text smlouvy"/>
    <w:basedOn w:val="Normln"/>
    <w:qFormat/>
    <w:rsid w:val="00D85BDA"/>
    <w:pPr>
      <w:tabs>
        <w:tab w:val="left" w:pos="284"/>
      </w:tabs>
      <w:spacing w:before="240"/>
      <w:jc w:val="both"/>
    </w:pPr>
    <w:rPr>
      <w:rFonts w:ascii="Arial" w:hAnsi="Arial" w:cs="Arial"/>
    </w:rPr>
  </w:style>
  <w:style w:type="character" w:customStyle="1" w:styleId="ZpatChar">
    <w:name w:val="Zápatí Char"/>
    <w:link w:val="Zpat"/>
    <w:rsid w:val="00811C9A"/>
  </w:style>
  <w:style w:type="character" w:customStyle="1" w:styleId="stylTextChar">
    <w:name w:val="styl Text Char"/>
    <w:link w:val="stylText"/>
    <w:uiPriority w:val="98"/>
    <w:locked/>
    <w:rsid w:val="004431C4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4431C4"/>
    <w:pPr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786AE5"/>
    <w:pPr>
      <w:ind w:left="708"/>
    </w:pPr>
  </w:style>
  <w:style w:type="paragraph" w:styleId="Revize">
    <w:name w:val="Revision"/>
    <w:hidden/>
    <w:uiPriority w:val="99"/>
    <w:semiHidden/>
    <w:rsid w:val="00A82FE6"/>
  </w:style>
  <w:style w:type="character" w:customStyle="1" w:styleId="normaltextrun">
    <w:name w:val="normaltextrun"/>
    <w:basedOn w:val="Standardnpsmoodstavce"/>
    <w:rsid w:val="003E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1659"/>
  </w:style>
  <w:style w:type="paragraph" w:styleId="Nadpis1">
    <w:name w:val="heading 1"/>
    <w:basedOn w:val="Normln"/>
    <w:next w:val="Normln"/>
    <w:qFormat/>
    <w:rsid w:val="00B81659"/>
    <w:pPr>
      <w:keepNext/>
      <w:spacing w:before="120"/>
      <w:outlineLvl w:val="0"/>
    </w:pPr>
    <w:rPr>
      <w:b/>
      <w:snapToGrid w:val="0"/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B81659"/>
    <w:pPr>
      <w:keepNext/>
      <w:jc w:val="center"/>
      <w:outlineLvl w:val="3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B816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81659"/>
  </w:style>
  <w:style w:type="paragraph" w:customStyle="1" w:styleId="Textvtabulce">
    <w:name w:val="Text v tabulce"/>
    <w:basedOn w:val="Normln"/>
    <w:rsid w:val="00B81659"/>
    <w:rPr>
      <w:sz w:val="22"/>
      <w:szCs w:val="24"/>
    </w:rPr>
  </w:style>
  <w:style w:type="paragraph" w:styleId="Zhlav">
    <w:name w:val="header"/>
    <w:basedOn w:val="Normln"/>
    <w:link w:val="ZhlavChar"/>
    <w:rsid w:val="00B8165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81659"/>
    <w:pPr>
      <w:jc w:val="both"/>
    </w:pPr>
    <w:rPr>
      <w:sz w:val="24"/>
    </w:rPr>
  </w:style>
  <w:style w:type="character" w:styleId="Odkaznakoment">
    <w:name w:val="annotation reference"/>
    <w:rsid w:val="00B8165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81659"/>
  </w:style>
  <w:style w:type="paragraph" w:customStyle="1" w:styleId="odstpolV">
    <w:name w:val="odst po čl V"/>
    <w:basedOn w:val="Normln"/>
    <w:link w:val="odstpolVChar"/>
    <w:rsid w:val="00B81659"/>
    <w:pPr>
      <w:numPr>
        <w:numId w:val="2"/>
      </w:numPr>
      <w:spacing w:after="240"/>
      <w:jc w:val="both"/>
    </w:pPr>
    <w:rPr>
      <w:sz w:val="24"/>
      <w:szCs w:val="24"/>
    </w:rPr>
  </w:style>
  <w:style w:type="character" w:customStyle="1" w:styleId="odstpolVChar">
    <w:name w:val="odst po čl V Char"/>
    <w:link w:val="odstpolV"/>
    <w:rsid w:val="00B81659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B8165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81659"/>
    <w:rPr>
      <w:b/>
      <w:bCs/>
    </w:rPr>
  </w:style>
  <w:style w:type="paragraph" w:styleId="Seznam">
    <w:name w:val="List"/>
    <w:basedOn w:val="Normln"/>
    <w:rsid w:val="00BD5972"/>
    <w:pPr>
      <w:ind w:left="283" w:hanging="283"/>
    </w:pPr>
    <w:rPr>
      <w:sz w:val="24"/>
      <w:szCs w:val="24"/>
    </w:rPr>
  </w:style>
  <w:style w:type="paragraph" w:styleId="Zkladntext">
    <w:name w:val="Body Text"/>
    <w:basedOn w:val="Normln"/>
    <w:rsid w:val="00162097"/>
    <w:pPr>
      <w:spacing w:after="120"/>
    </w:pPr>
  </w:style>
  <w:style w:type="character" w:customStyle="1" w:styleId="ZhlavChar">
    <w:name w:val="Záhlaví Char"/>
    <w:basedOn w:val="Standardnpsmoodstavce"/>
    <w:link w:val="Zhlav"/>
    <w:rsid w:val="00EF060C"/>
  </w:style>
  <w:style w:type="character" w:styleId="Hypertextovodkaz">
    <w:name w:val="Hyperlink"/>
    <w:rsid w:val="00EF060C"/>
    <w:rPr>
      <w:color w:val="0000FF"/>
      <w:u w:val="single"/>
    </w:rPr>
  </w:style>
  <w:style w:type="character" w:customStyle="1" w:styleId="TextkomenteChar">
    <w:name w:val="Text komentáře Char"/>
    <w:link w:val="Textkomente"/>
    <w:rsid w:val="001D3206"/>
  </w:style>
  <w:style w:type="character" w:customStyle="1" w:styleId="Nadpis4Char">
    <w:name w:val="Nadpis 4 Char"/>
    <w:link w:val="Nadpis4"/>
    <w:rsid w:val="00D85BDA"/>
    <w:rPr>
      <w:b/>
      <w:bCs/>
      <w:sz w:val="22"/>
    </w:rPr>
  </w:style>
  <w:style w:type="paragraph" w:customStyle="1" w:styleId="Normlntextsmlouvy">
    <w:name w:val="Normální text smlouvy"/>
    <w:basedOn w:val="Normln"/>
    <w:qFormat/>
    <w:rsid w:val="00D85BDA"/>
    <w:pPr>
      <w:tabs>
        <w:tab w:val="left" w:pos="284"/>
      </w:tabs>
      <w:spacing w:before="240"/>
      <w:jc w:val="both"/>
    </w:pPr>
    <w:rPr>
      <w:rFonts w:ascii="Arial" w:hAnsi="Arial" w:cs="Arial"/>
    </w:rPr>
  </w:style>
  <w:style w:type="character" w:customStyle="1" w:styleId="ZpatChar">
    <w:name w:val="Zápatí Char"/>
    <w:link w:val="Zpat"/>
    <w:rsid w:val="00811C9A"/>
  </w:style>
  <w:style w:type="character" w:customStyle="1" w:styleId="stylTextChar">
    <w:name w:val="styl Text Char"/>
    <w:link w:val="stylText"/>
    <w:uiPriority w:val="98"/>
    <w:locked/>
    <w:rsid w:val="004431C4"/>
    <w:rPr>
      <w:rFonts w:ascii="Arial" w:hAnsi="Arial" w:cs="Arial"/>
    </w:rPr>
  </w:style>
  <w:style w:type="paragraph" w:customStyle="1" w:styleId="stylText">
    <w:name w:val="styl Text"/>
    <w:basedOn w:val="Normln"/>
    <w:link w:val="stylTextChar"/>
    <w:uiPriority w:val="98"/>
    <w:rsid w:val="004431C4"/>
    <w:pPr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786AE5"/>
    <w:pPr>
      <w:ind w:left="708"/>
    </w:pPr>
  </w:style>
  <w:style w:type="paragraph" w:styleId="Revize">
    <w:name w:val="Revision"/>
    <w:hidden/>
    <w:uiPriority w:val="99"/>
    <w:semiHidden/>
    <w:rsid w:val="00A82FE6"/>
  </w:style>
  <w:style w:type="character" w:customStyle="1" w:styleId="normaltextrun">
    <w:name w:val="normaltextrun"/>
    <w:basedOn w:val="Standardnpsmoodstavce"/>
    <w:rsid w:val="003E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CB8CC-7541-41E4-9FD9-129C9D6372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ADA6E-3D52-4BF6-A5B8-10FBFC4D5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216BE-7228-4591-863F-6E9E0FE0057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AA1B659-DC9B-41A1-B4B2-B608DE881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1905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SoSB-věcná břemena_3str_pozemek_dotčená_přeložka_B</vt:lpstr>
    </vt:vector>
  </TitlesOfParts>
  <Company>RWE Interní služby, s.r.o.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SoSB-věcná břemena_3str_pozemek_dotčená_přeložka_B</dc:title>
  <dc:creator>Petr Píšek</dc:creator>
  <cp:lastModifiedBy>Lokajíček Jan, JUDr.</cp:lastModifiedBy>
  <cp:revision>5</cp:revision>
  <cp:lastPrinted>2021-11-30T13:24:00Z</cp:lastPrinted>
  <dcterms:created xsi:type="dcterms:W3CDTF">2022-06-13T12:42:00Z</dcterms:created>
  <dcterms:modified xsi:type="dcterms:W3CDTF">2022-06-14T11:01:00Z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zat">
    <vt:lpwstr>1.00000000000000</vt:lpwstr>
  </property>
  <property fmtid="{D5CDD505-2E9C-101B-9397-08002B2CF9AE}" pid="3" name="display_urn:schemas-microsoft-com:office:office#Garant_x0020_formul_x00e1__x0159_e">
    <vt:lpwstr>Chobolová Drahomíra</vt:lpwstr>
  </property>
  <property fmtid="{D5CDD505-2E9C-101B-9397-08002B2CF9AE}" pid="4" name="ContentTypeId">
    <vt:lpwstr>0x010100253C812399106B48AC8CF9B78345140B</vt:lpwstr>
  </property>
</Properties>
</file>